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w:t>
      </w:r>
      <w:proofErr w:type="spellStart"/>
      <w:r w:rsidRPr="00591BA0">
        <w:rPr>
          <w:b/>
          <w:bCs/>
          <w:rtl/>
          <w:lang w:eastAsia="en-US"/>
        </w:rPr>
        <w:t>קדרי</w:t>
      </w:r>
      <w:proofErr w:type="spellEnd"/>
      <w:r w:rsidRPr="00591BA0">
        <w:rPr>
          <w:b/>
          <w:bCs/>
          <w:rtl/>
          <w:lang w:eastAsia="en-US"/>
        </w:rPr>
        <w:t xml:space="preserve">,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 xml:space="preserve">הממונה על </w:t>
      </w:r>
      <w:proofErr w:type="spellStart"/>
      <w:r w:rsidRPr="00591BA0">
        <w:rPr>
          <w:b/>
          <w:bCs/>
          <w:rtl/>
        </w:rPr>
        <w:t>הגימלאות</w:t>
      </w:r>
      <w:proofErr w:type="spellEnd"/>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 xml:space="preserve">רחוב </w:t>
      </w:r>
      <w:proofErr w:type="spellStart"/>
      <w:r w:rsidRPr="00591BA0">
        <w:rPr>
          <w:rFonts w:hint="cs"/>
          <w:rtl/>
        </w:rPr>
        <w:t>צאלח</w:t>
      </w:r>
      <w:proofErr w:type="spellEnd"/>
      <w:r w:rsidRPr="00591BA0">
        <w:rPr>
          <w:rFonts w:hint="cs"/>
          <w:rtl/>
        </w:rPr>
        <w:t xml:space="preserve"> א-דין</w:t>
      </w:r>
      <w:r w:rsidRPr="00591BA0">
        <w:rPr>
          <w:rtl/>
        </w:rPr>
        <w:t>, ירושלים</w:t>
      </w:r>
    </w:p>
    <w:p w:rsidR="00AA4BFC" w:rsidRPr="00591BA0" w:rsidRDefault="00AA4BFC" w:rsidP="00743BBB">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w:t>
      </w:r>
      <w:r w:rsidR="00743BBB">
        <w:rPr>
          <w:rFonts w:hint="cs"/>
          <w:b/>
          <w:bCs/>
          <w:u w:val="single"/>
          <w:rtl/>
          <w:lang w:eastAsia="en-US"/>
        </w:rPr>
        <w:t>שיבות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43BBB" w:rsidP="001A61CD">
      <w:pPr>
        <w:pStyle w:val="11"/>
        <w:spacing w:after="120" w:line="360" w:lineRule="auto"/>
        <w:ind w:left="720" w:hanging="669"/>
        <w:jc w:val="center"/>
        <w:rPr>
          <w:b/>
          <w:bCs/>
          <w:sz w:val="36"/>
          <w:szCs w:val="36"/>
          <w:u w:val="single"/>
          <w:rtl/>
        </w:rPr>
      </w:pPr>
      <w:r>
        <w:rPr>
          <w:rFonts w:hint="cs"/>
          <w:b/>
          <w:bCs/>
          <w:sz w:val="36"/>
          <w:szCs w:val="36"/>
          <w:u w:val="single"/>
          <w:rtl/>
        </w:rPr>
        <w:t>תשובה להשלמת טיעון מטעם המשיבות</w:t>
      </w:r>
    </w:p>
    <w:p w:rsidR="005B0AA3" w:rsidRPr="00591BA0" w:rsidRDefault="001A61CD" w:rsidP="003B467F">
      <w:pPr>
        <w:pStyle w:val="a4"/>
        <w:spacing w:after="200" w:line="360" w:lineRule="auto"/>
        <w:jc w:val="both"/>
        <w:rPr>
          <w:rFonts w:cs="David"/>
          <w:rtl/>
        </w:rPr>
      </w:pPr>
      <w:r>
        <w:rPr>
          <w:rFonts w:cs="David" w:hint="cs"/>
          <w:rtl/>
        </w:rPr>
        <w:t xml:space="preserve">בהמשך </w:t>
      </w:r>
      <w:r w:rsidR="00036909">
        <w:rPr>
          <w:rFonts w:cs="David" w:hint="cs"/>
          <w:rtl/>
        </w:rPr>
        <w:t xml:space="preserve">להשלמת הטיעון מטעם </w:t>
      </w:r>
      <w:r w:rsidR="003B467F">
        <w:rPr>
          <w:rFonts w:cs="David" w:hint="cs"/>
          <w:rtl/>
        </w:rPr>
        <w:t>המשיבות ("השלמת הטיעון")</w:t>
      </w:r>
      <w:r w:rsidR="005F2C3E">
        <w:rPr>
          <w:rFonts w:cs="David" w:hint="cs"/>
          <w:rtl/>
        </w:rPr>
        <w:t>, ו</w:t>
      </w:r>
      <w:r w:rsidR="005B0AA3" w:rsidRPr="00591BA0">
        <w:rPr>
          <w:rFonts w:cs="David"/>
          <w:rtl/>
        </w:rPr>
        <w:t>להחלטת בית הדין הנכבד</w:t>
      </w:r>
      <w:r w:rsidR="005F2C3E">
        <w:rPr>
          <w:rFonts w:cs="David" w:hint="cs"/>
          <w:rtl/>
        </w:rPr>
        <w:t xml:space="preserve"> מיום </w:t>
      </w:r>
      <w:r w:rsidR="00036909">
        <w:rPr>
          <w:rFonts w:cs="David" w:hint="cs"/>
          <w:rtl/>
        </w:rPr>
        <w:t>08.02</w:t>
      </w:r>
      <w:r w:rsidR="005F2C3E">
        <w:rPr>
          <w:rFonts w:cs="David" w:hint="cs"/>
          <w:rtl/>
        </w:rPr>
        <w:t>.2021</w:t>
      </w:r>
      <w:r w:rsidR="00036909">
        <w:rPr>
          <w:rFonts w:cs="David" w:hint="cs"/>
          <w:rtl/>
        </w:rPr>
        <w:t>, מתכבד המערער להשיב להשלמת הטיעון</w:t>
      </w:r>
      <w:r w:rsidR="005F2C3E">
        <w:rPr>
          <w:rFonts w:cs="David" w:hint="cs"/>
          <w:rtl/>
        </w:rPr>
        <w:t>, כמפורט להלן:</w:t>
      </w:r>
      <w:r w:rsidR="005B0AA3" w:rsidRPr="00591BA0">
        <w:rPr>
          <w:rFonts w:cs="David" w:hint="cs"/>
          <w:rtl/>
        </w:rPr>
        <w:t xml:space="preserve"> </w:t>
      </w:r>
    </w:p>
    <w:p w:rsidR="00036909" w:rsidRPr="00ED6BD6" w:rsidRDefault="00243547" w:rsidP="00DB422F">
      <w:pPr>
        <w:numPr>
          <w:ilvl w:val="0"/>
          <w:numId w:val="1"/>
        </w:numPr>
        <w:tabs>
          <w:tab w:val="left" w:pos="566"/>
        </w:tabs>
        <w:spacing w:after="200" w:line="360" w:lineRule="auto"/>
        <w:ind w:left="566" w:hanging="540"/>
        <w:jc w:val="both"/>
        <w:rPr>
          <w:rFonts w:cs="David"/>
          <w:color w:val="00B0F0"/>
          <w:highlight w:val="green"/>
        </w:rPr>
      </w:pPr>
      <w:r>
        <w:rPr>
          <w:rFonts w:cs="David" w:hint="cs"/>
          <w:rtl/>
        </w:rPr>
        <w:t xml:space="preserve">המערער יבקש להזכיר, בראשית הדברים, כי אנו עוסקים </w:t>
      </w:r>
      <w:r w:rsidR="00DD74C8">
        <w:rPr>
          <w:rFonts w:cs="David" w:hint="cs"/>
          <w:rtl/>
        </w:rPr>
        <w:t xml:space="preserve">בדחייה על הסף של תביעה שהגיש המערער. </w:t>
      </w:r>
      <w:r w:rsidR="00DD74C8" w:rsidRPr="00DD74C8">
        <w:rPr>
          <w:rFonts w:cs="David" w:hint="cs"/>
          <w:b/>
          <w:bCs/>
          <w:rtl/>
        </w:rPr>
        <w:t>השאלות העומדות על הפרק הן שאלות הנוגעות להליכים של דחייה על הסף ולא להליכים העיקריים בתיק.</w:t>
      </w:r>
      <w:r w:rsidR="00DD74C8">
        <w:rPr>
          <w:rFonts w:cs="David" w:hint="cs"/>
          <w:rtl/>
        </w:rPr>
        <w:t xml:space="preserve"> בהתאם, וככל שיש שאלה שראויה לדיון, וככל שהתשובה עליה </w:t>
      </w:r>
      <w:r w:rsidR="00DD74C8" w:rsidRPr="00ED6BD6">
        <w:rPr>
          <w:rFonts w:cs="David" w:hint="cs"/>
          <w:rtl/>
        </w:rPr>
        <w:t>אינה חד-משמעית לרעתו של המערער</w:t>
      </w:r>
      <w:r w:rsidR="00ED6BD6" w:rsidRPr="00ED6BD6">
        <w:rPr>
          <w:rFonts w:cs="David" w:hint="cs"/>
          <w:rtl/>
        </w:rPr>
        <w:t xml:space="preserve"> </w:t>
      </w:r>
      <w:r w:rsidR="00DD74C8" w:rsidRPr="00ED6BD6">
        <w:rPr>
          <w:rFonts w:cs="David" w:hint="cs"/>
          <w:rtl/>
        </w:rPr>
        <w:t>,</w:t>
      </w:r>
      <w:r w:rsidR="00ED6BD6" w:rsidRPr="00627F2D">
        <w:rPr>
          <w:rFonts w:cs="David" w:hint="cs"/>
          <w:color w:val="0D0D0D" w:themeColor="text1" w:themeTint="F2"/>
          <w:highlight w:val="green"/>
          <w:rtl/>
        </w:rPr>
        <w:t>לא מובן לי מה פרוש "לרעת המערער</w:t>
      </w:r>
      <w:r w:rsidR="00ED6BD6" w:rsidRPr="00ED6BD6">
        <w:rPr>
          <w:rFonts w:cs="David" w:hint="cs"/>
          <w:color w:val="00B0F0"/>
          <w:highlight w:val="green"/>
          <w:rtl/>
        </w:rPr>
        <w:t>"</w:t>
      </w:r>
      <w:r w:rsidR="00DD74C8" w:rsidRPr="00ED6BD6">
        <w:rPr>
          <w:rFonts w:cs="David" w:hint="cs"/>
          <w:color w:val="00B0F0"/>
          <w:rtl/>
        </w:rPr>
        <w:t xml:space="preserve"> </w:t>
      </w:r>
      <w:r w:rsidR="00DD74C8">
        <w:rPr>
          <w:rFonts w:cs="David" w:hint="cs"/>
          <w:rtl/>
        </w:rPr>
        <w:t>יש לקבל את טענותיו ואת הערעור.</w:t>
      </w:r>
      <w:r w:rsidR="00ED6BD6">
        <w:rPr>
          <w:rFonts w:cs="David" w:hint="cs"/>
          <w:rtl/>
        </w:rPr>
        <w:t xml:space="preserve"> </w:t>
      </w:r>
      <w:r w:rsidR="00ED6BD6" w:rsidRPr="00627F2D">
        <w:rPr>
          <w:rFonts w:cs="David" w:hint="cs"/>
          <w:color w:val="0D0D0D" w:themeColor="text1" w:themeTint="F2"/>
          <w:highlight w:val="green"/>
          <w:rtl/>
        </w:rPr>
        <w:t>לא מובן לי מדוע</w:t>
      </w:r>
      <w:r w:rsidR="00ED6BD6" w:rsidRPr="00ED6BD6">
        <w:rPr>
          <w:rFonts w:cs="David" w:hint="cs"/>
          <w:color w:val="00B0F0"/>
          <w:highlight w:val="green"/>
          <w:rtl/>
        </w:rPr>
        <w:t xml:space="preserve"> </w:t>
      </w:r>
    </w:p>
    <w:p w:rsidR="00DD74C8" w:rsidRDefault="00DD74C8" w:rsidP="00DB422F">
      <w:pPr>
        <w:numPr>
          <w:ilvl w:val="0"/>
          <w:numId w:val="1"/>
        </w:numPr>
        <w:tabs>
          <w:tab w:val="left" w:pos="566"/>
        </w:tabs>
        <w:spacing w:after="200" w:line="360" w:lineRule="auto"/>
        <w:ind w:left="566" w:hanging="540"/>
        <w:jc w:val="both"/>
        <w:rPr>
          <w:rFonts w:cs="David"/>
        </w:rPr>
      </w:pPr>
      <w:r>
        <w:rPr>
          <w:rFonts w:cs="David" w:hint="cs"/>
          <w:rtl/>
        </w:rPr>
        <w:t xml:space="preserve">עיקר המחלוקת, העולה מהשלמת הטיעון, נוגעת לשאלה מי קבע את נוסחת החישוב של </w:t>
      </w:r>
      <w:proofErr w:type="spellStart"/>
      <w:r>
        <w:rPr>
          <w:rFonts w:cs="David" w:hint="cs"/>
          <w:rtl/>
        </w:rPr>
        <w:t>הגימלה</w:t>
      </w:r>
      <w:proofErr w:type="spellEnd"/>
      <w:r>
        <w:rPr>
          <w:rFonts w:cs="David" w:hint="cs"/>
          <w:rtl/>
        </w:rPr>
        <w:t xml:space="preserve">. לשיטת המשיבות, הסמכות </w:t>
      </w:r>
      <w:r w:rsidR="003E31CD">
        <w:rPr>
          <w:rFonts w:cs="David" w:hint="cs"/>
          <w:rtl/>
        </w:rPr>
        <w:t xml:space="preserve">בעניין זה נתונה </w:t>
      </w:r>
      <w:proofErr w:type="spellStart"/>
      <w:r w:rsidR="003E31CD">
        <w:rPr>
          <w:rFonts w:cs="David" w:hint="cs"/>
          <w:rtl/>
        </w:rPr>
        <w:t>למינהל</w:t>
      </w:r>
      <w:proofErr w:type="spellEnd"/>
      <w:r w:rsidR="003E31CD">
        <w:rPr>
          <w:rFonts w:cs="David" w:hint="cs"/>
          <w:rtl/>
        </w:rPr>
        <w:t xml:space="preserve"> </w:t>
      </w:r>
      <w:proofErr w:type="spellStart"/>
      <w:r w:rsidR="003E31CD">
        <w:rPr>
          <w:rFonts w:cs="David" w:hint="cs"/>
          <w:rtl/>
        </w:rPr>
        <w:t>הגימלאות</w:t>
      </w:r>
      <w:proofErr w:type="spellEnd"/>
      <w:r w:rsidR="003E31CD">
        <w:rPr>
          <w:rFonts w:cs="David" w:hint="cs"/>
          <w:rtl/>
        </w:rPr>
        <w:t>, ובהתאם היה על המערער להגיש ערעור בהתאם להוראות סעיף 43 לחוק שירות המדינה (</w:t>
      </w:r>
      <w:proofErr w:type="spellStart"/>
      <w:r w:rsidR="003E31CD">
        <w:rPr>
          <w:rFonts w:cs="David" w:hint="cs"/>
          <w:rtl/>
        </w:rPr>
        <w:t>גימלאות</w:t>
      </w:r>
      <w:proofErr w:type="spellEnd"/>
      <w:r w:rsidR="003E31CD">
        <w:rPr>
          <w:rFonts w:cs="David" w:hint="cs"/>
          <w:rtl/>
        </w:rPr>
        <w:t xml:space="preserve">). </w:t>
      </w:r>
    </w:p>
    <w:p w:rsidR="003E31CD" w:rsidRDefault="002D64D5" w:rsidP="00627F2D">
      <w:pPr>
        <w:tabs>
          <w:tab w:val="left" w:pos="566"/>
        </w:tabs>
        <w:spacing w:after="200" w:line="360" w:lineRule="auto"/>
        <w:ind w:left="566"/>
        <w:jc w:val="both"/>
        <w:rPr>
          <w:rFonts w:cs="David"/>
          <w:rtl/>
        </w:rPr>
      </w:pPr>
      <w:ins w:id="0" w:author="Shimon" w:date="2021-02-16T21:20:00Z">
        <w:r w:rsidRPr="002D64D5">
          <w:rPr>
            <w:rFonts w:cs="David" w:hint="cs"/>
            <w:rtl/>
          </w:rPr>
          <w:t xml:space="preserve">לשיטתנו סעיף 43 לחוק </w:t>
        </w:r>
        <w:proofErr w:type="spellStart"/>
        <w:r w:rsidRPr="002D64D5">
          <w:rPr>
            <w:rFonts w:cs="David" w:hint="cs"/>
            <w:rtl/>
          </w:rPr>
          <w:t>הגימלאות</w:t>
        </w:r>
        <w:proofErr w:type="spellEnd"/>
        <w:r w:rsidRPr="002D64D5">
          <w:rPr>
            <w:rFonts w:cs="David" w:hint="cs"/>
            <w:rtl/>
          </w:rPr>
          <w:t xml:space="preserve"> לא חל כלל על המערער </w:t>
        </w:r>
        <w:r>
          <w:rPr>
            <w:rFonts w:cs="David" w:hint="cs"/>
            <w:rtl/>
          </w:rPr>
          <w:t xml:space="preserve">אך </w:t>
        </w:r>
      </w:ins>
      <w:r w:rsidR="003E31CD">
        <w:rPr>
          <w:rFonts w:cs="David" w:hint="cs"/>
          <w:rtl/>
        </w:rPr>
        <w:t>בית הדין הנכבד העלה, במהלך הדיון האח</w:t>
      </w:r>
      <w:r w:rsidR="00ED6BD6">
        <w:rPr>
          <w:rFonts w:cs="David" w:hint="cs"/>
          <w:rtl/>
        </w:rPr>
        <w:t xml:space="preserve">רון בערעור שבכותרת, את האפשרות </w:t>
      </w:r>
      <w:ins w:id="1" w:author="Shimon" w:date="2021-02-16T21:21:00Z">
        <w:r>
          <w:rPr>
            <w:rFonts w:cs="David" w:hint="cs"/>
            <w:rtl/>
          </w:rPr>
          <w:t>ש</w:t>
        </w:r>
      </w:ins>
      <w:r w:rsidR="003E31CD">
        <w:rPr>
          <w:rFonts w:cs="David" w:hint="cs"/>
          <w:rtl/>
        </w:rPr>
        <w:t xml:space="preserve">מדובר בהחלטה שניתנה על ידי נציבות שירות המדינה. בהתאם לאפשרות זאת, יכול המערער להגיש את תביעתו, נגד </w:t>
      </w:r>
      <w:proofErr w:type="spellStart"/>
      <w:ins w:id="2" w:author="Shimon" w:date="2021-02-17T10:38:00Z">
        <w:r w:rsidR="00627F2D">
          <w:rPr>
            <w:rFonts w:cs="David" w:hint="cs"/>
            <w:rtl/>
          </w:rPr>
          <w:t>יעור</w:t>
        </w:r>
        <w:proofErr w:type="spellEnd"/>
        <w:r w:rsidR="00627F2D">
          <w:rPr>
            <w:rFonts w:cs="David" w:hint="cs"/>
            <w:rtl/>
          </w:rPr>
          <w:t xml:space="preserve"> </w:t>
        </w:r>
        <w:proofErr w:type="spellStart"/>
        <w:r w:rsidR="00627F2D">
          <w:rPr>
            <w:rFonts w:cs="David" w:hint="cs"/>
            <w:rtl/>
          </w:rPr>
          <w:t>הגימלה</w:t>
        </w:r>
        <w:proofErr w:type="spellEnd"/>
        <w:r w:rsidR="00627F2D">
          <w:rPr>
            <w:rFonts w:cs="David" w:hint="cs"/>
            <w:rtl/>
          </w:rPr>
          <w:t xml:space="preserve"> </w:t>
        </w:r>
      </w:ins>
      <w:r w:rsidR="00627F2D">
        <w:rPr>
          <w:rFonts w:cs="David" w:hint="cs"/>
          <w:rtl/>
        </w:rPr>
        <w:t>ו</w:t>
      </w:r>
      <w:r w:rsidR="003E31CD">
        <w:rPr>
          <w:rFonts w:cs="David" w:hint="cs"/>
          <w:rtl/>
        </w:rPr>
        <w:t>נוסחת החישוב, במסגרת תקופת ההתיישנות הכללית (7 שנים)</w:t>
      </w:r>
      <w:ins w:id="3" w:author="Shimon" w:date="2021-02-16T21:21:00Z">
        <w:r>
          <w:rPr>
            <w:rFonts w:cs="David" w:hint="cs"/>
            <w:rtl/>
          </w:rPr>
          <w:t xml:space="preserve"> מהמועד שבו נודע למערער על החלטת </w:t>
        </w:r>
        <w:proofErr w:type="spellStart"/>
        <w:r>
          <w:rPr>
            <w:rFonts w:cs="David" w:hint="cs"/>
            <w:rtl/>
          </w:rPr>
          <w:t>הנש</w:t>
        </w:r>
      </w:ins>
      <w:ins w:id="4" w:author="Shimon" w:date="2021-02-16T21:22:00Z">
        <w:r>
          <w:rPr>
            <w:rFonts w:cs="David" w:hint="cs"/>
            <w:rtl/>
          </w:rPr>
          <w:t>"מ</w:t>
        </w:r>
        <w:proofErr w:type="spellEnd"/>
        <w:r>
          <w:rPr>
            <w:rFonts w:cs="David" w:hint="cs"/>
            <w:rtl/>
          </w:rPr>
          <w:t xml:space="preserve"> בסוף חודש דצמבר 2012</w:t>
        </w:r>
      </w:ins>
      <w:r w:rsidR="003E31CD">
        <w:rPr>
          <w:rFonts w:cs="David" w:hint="cs"/>
          <w:rtl/>
        </w:rPr>
        <w:t>.</w:t>
      </w:r>
    </w:p>
    <w:p w:rsidR="004D710B" w:rsidRDefault="003E31CD" w:rsidP="004D710B">
      <w:pPr>
        <w:numPr>
          <w:ilvl w:val="0"/>
          <w:numId w:val="1"/>
        </w:numPr>
        <w:tabs>
          <w:tab w:val="left" w:pos="566"/>
        </w:tabs>
        <w:spacing w:after="200" w:line="360" w:lineRule="auto"/>
        <w:ind w:left="566" w:hanging="540"/>
        <w:jc w:val="both"/>
        <w:rPr>
          <w:rFonts w:cs="David"/>
        </w:rPr>
      </w:pPr>
      <w:r w:rsidRPr="004D710B">
        <w:rPr>
          <w:rFonts w:cs="David" w:hint="cs"/>
          <w:rtl/>
        </w:rPr>
        <w:t xml:space="preserve">כפי שנפרט להלן, </w:t>
      </w:r>
      <w:r w:rsidR="004D710B" w:rsidRPr="004D710B">
        <w:rPr>
          <w:rFonts w:cs="David" w:hint="cs"/>
          <w:rtl/>
        </w:rPr>
        <w:t xml:space="preserve">התנהלות המשיבות מלמדת באופן חד-משמעי כי הסמכות בעניין חישוב </w:t>
      </w:r>
      <w:proofErr w:type="spellStart"/>
      <w:r w:rsidR="004D710B" w:rsidRPr="004D710B">
        <w:rPr>
          <w:rFonts w:cs="David" w:hint="cs"/>
          <w:rtl/>
        </w:rPr>
        <w:t>גימלתו</w:t>
      </w:r>
      <w:proofErr w:type="spellEnd"/>
      <w:r w:rsidR="004D710B" w:rsidRPr="004D710B">
        <w:rPr>
          <w:rFonts w:cs="David" w:hint="cs"/>
          <w:rtl/>
        </w:rPr>
        <w:t xml:space="preserve"> של המערער </w:t>
      </w:r>
      <w:proofErr w:type="spellStart"/>
      <w:r w:rsidR="004D710B" w:rsidRPr="004D710B">
        <w:rPr>
          <w:rFonts w:cs="David" w:hint="cs"/>
          <w:rtl/>
        </w:rPr>
        <w:t>היתה</w:t>
      </w:r>
      <w:proofErr w:type="spellEnd"/>
      <w:r w:rsidR="004D710B" w:rsidRPr="004D710B">
        <w:rPr>
          <w:rFonts w:cs="David" w:hint="cs"/>
          <w:rtl/>
        </w:rPr>
        <w:t xml:space="preserve"> נתונה לנציבות שירות המדינה, בין היתר בהתחשב בעובדות שלהלן: </w:t>
      </w:r>
    </w:p>
    <w:p w:rsidR="004D710B" w:rsidRPr="004D710B" w:rsidRDefault="004D710B" w:rsidP="00627F2D">
      <w:pPr>
        <w:tabs>
          <w:tab w:val="left" w:pos="566"/>
        </w:tabs>
        <w:spacing w:after="200" w:line="360" w:lineRule="auto"/>
        <w:ind w:left="566"/>
        <w:jc w:val="both"/>
        <w:rPr>
          <w:rFonts w:cs="David"/>
          <w:b/>
          <w:bCs/>
          <w:rtl/>
        </w:rPr>
        <w:pPrChange w:id="5" w:author="Shimon" w:date="2021-02-17T10:41:00Z">
          <w:pPr>
            <w:tabs>
              <w:tab w:val="left" w:pos="566"/>
            </w:tabs>
            <w:spacing w:after="200" w:line="360" w:lineRule="auto"/>
            <w:ind w:left="566"/>
            <w:jc w:val="both"/>
          </w:pPr>
        </w:pPrChange>
      </w:pPr>
      <w:r w:rsidRPr="004D710B">
        <w:rPr>
          <w:rFonts w:cs="David" w:hint="cs"/>
          <w:b/>
          <w:bCs/>
          <w:rtl/>
        </w:rPr>
        <w:lastRenderedPageBreak/>
        <w:t>(1) הנציבות</w:t>
      </w:r>
      <w:del w:id="6" w:author="Shimon" w:date="2021-02-16T12:30:00Z">
        <w:r w:rsidRPr="004D710B" w:rsidDel="006F48CD">
          <w:rPr>
            <w:rFonts w:cs="David" w:hint="cs"/>
            <w:b/>
            <w:bCs/>
            <w:rtl/>
          </w:rPr>
          <w:delText xml:space="preserve"> ביצעה את החישוב בפועל;</w:delText>
        </w:r>
      </w:del>
      <w:r w:rsidRPr="004D710B">
        <w:rPr>
          <w:rFonts w:cs="David" w:hint="cs"/>
          <w:b/>
          <w:bCs/>
          <w:rtl/>
        </w:rPr>
        <w:t xml:space="preserve"> </w:t>
      </w:r>
      <w:del w:id="7" w:author="Shimon" w:date="2021-02-16T12:30:00Z">
        <w:r w:rsidR="006F48CD" w:rsidDel="006F48CD">
          <w:rPr>
            <w:rFonts w:cs="David" w:hint="cs"/>
            <w:b/>
            <w:bCs/>
            <w:rtl/>
          </w:rPr>
          <w:delText xml:space="preserve"> </w:delText>
        </w:r>
      </w:del>
      <w:ins w:id="8" w:author="Shimon" w:date="2021-02-17T10:39:00Z">
        <w:r w:rsidR="00627F2D">
          <w:rPr>
            <w:rFonts w:cs="David" w:hint="cs"/>
            <w:b/>
            <w:bCs/>
            <w:rtl/>
          </w:rPr>
          <w:t xml:space="preserve">-ולא הממונה על </w:t>
        </w:r>
        <w:proofErr w:type="spellStart"/>
        <w:r w:rsidR="00627F2D">
          <w:rPr>
            <w:rFonts w:cs="David" w:hint="cs"/>
            <w:b/>
            <w:bCs/>
            <w:rtl/>
          </w:rPr>
          <w:t>הגימלאות</w:t>
        </w:r>
        <w:proofErr w:type="spellEnd"/>
        <w:r w:rsidR="00627F2D">
          <w:rPr>
            <w:rFonts w:cs="David" w:hint="cs"/>
            <w:b/>
            <w:bCs/>
            <w:rtl/>
          </w:rPr>
          <w:t xml:space="preserve"> - קבעה את </w:t>
        </w:r>
      </w:ins>
      <w:ins w:id="9" w:author="Shimon" w:date="2021-02-17T10:40:00Z">
        <w:r w:rsidR="00627F2D">
          <w:rPr>
            <w:rFonts w:cs="David" w:hint="cs"/>
            <w:b/>
            <w:bCs/>
            <w:rtl/>
          </w:rPr>
          <w:t>המשכורת הקובעת ו</w:t>
        </w:r>
      </w:ins>
      <w:ins w:id="10" w:author="Shimon" w:date="2021-02-17T10:39:00Z">
        <w:r w:rsidR="00627F2D">
          <w:rPr>
            <w:rFonts w:cs="David" w:hint="cs"/>
            <w:b/>
            <w:bCs/>
            <w:rtl/>
          </w:rPr>
          <w:t xml:space="preserve">שיעור </w:t>
        </w:r>
        <w:proofErr w:type="spellStart"/>
        <w:r w:rsidR="00627F2D">
          <w:rPr>
            <w:rFonts w:cs="David" w:hint="cs"/>
            <w:b/>
            <w:bCs/>
            <w:rtl/>
          </w:rPr>
          <w:t>הגימלה</w:t>
        </w:r>
        <w:proofErr w:type="spellEnd"/>
        <w:r w:rsidR="00627F2D">
          <w:rPr>
            <w:rFonts w:cs="David" w:hint="cs"/>
            <w:b/>
            <w:bCs/>
            <w:rtl/>
          </w:rPr>
          <w:t xml:space="preserve"> </w:t>
        </w:r>
      </w:ins>
    </w:p>
    <w:p w:rsidR="004D710B" w:rsidRPr="004D710B" w:rsidRDefault="004D710B" w:rsidP="000B0A96">
      <w:pPr>
        <w:tabs>
          <w:tab w:val="left" w:pos="566"/>
        </w:tabs>
        <w:spacing w:after="200" w:line="360" w:lineRule="auto"/>
        <w:ind w:left="566"/>
        <w:jc w:val="both"/>
        <w:rPr>
          <w:rFonts w:cs="David"/>
          <w:b/>
          <w:bCs/>
          <w:rtl/>
        </w:rPr>
        <w:pPrChange w:id="11" w:author="Shimon" w:date="2021-02-16T21:55:00Z">
          <w:pPr>
            <w:tabs>
              <w:tab w:val="left" w:pos="566"/>
            </w:tabs>
            <w:spacing w:after="200" w:line="360" w:lineRule="auto"/>
            <w:ind w:left="566"/>
            <w:jc w:val="both"/>
          </w:pPr>
        </w:pPrChange>
      </w:pPr>
      <w:r w:rsidRPr="004D710B">
        <w:rPr>
          <w:rFonts w:cs="David" w:hint="cs"/>
          <w:b/>
          <w:bCs/>
          <w:rtl/>
        </w:rPr>
        <w:t xml:space="preserve">(2) הנציבות הורתה </w:t>
      </w:r>
      <w:del w:id="12" w:author="Shimon" w:date="2021-02-16T21:55:00Z">
        <w:r w:rsidRPr="004D710B" w:rsidDel="000B0A96">
          <w:rPr>
            <w:rFonts w:cs="David" w:hint="cs"/>
            <w:b/>
            <w:bCs/>
            <w:rtl/>
          </w:rPr>
          <w:delText xml:space="preserve">למינהל </w:delText>
        </w:r>
      </w:del>
      <w:ins w:id="13" w:author="Shimon" w:date="2021-02-16T21:55:00Z">
        <w:r w:rsidR="000B0A96" w:rsidRPr="004D710B">
          <w:rPr>
            <w:rFonts w:cs="David" w:hint="cs"/>
            <w:b/>
            <w:bCs/>
            <w:rtl/>
          </w:rPr>
          <w:t>למ</w:t>
        </w:r>
        <w:r w:rsidR="000B0A96">
          <w:rPr>
            <w:rFonts w:cs="David" w:hint="cs"/>
            <w:b/>
            <w:bCs/>
            <w:rtl/>
          </w:rPr>
          <w:t xml:space="preserve">מונה על </w:t>
        </w:r>
      </w:ins>
      <w:proofErr w:type="spellStart"/>
      <w:r w:rsidRPr="004D710B">
        <w:rPr>
          <w:rFonts w:cs="David" w:hint="cs"/>
          <w:b/>
          <w:bCs/>
          <w:rtl/>
        </w:rPr>
        <w:t>הגימלאות</w:t>
      </w:r>
      <w:proofErr w:type="spellEnd"/>
      <w:r w:rsidRPr="004D710B">
        <w:rPr>
          <w:rFonts w:cs="David" w:hint="cs"/>
          <w:b/>
          <w:bCs/>
          <w:rtl/>
        </w:rPr>
        <w:t xml:space="preserve"> כיצד לחשב את </w:t>
      </w:r>
      <w:proofErr w:type="spellStart"/>
      <w:r w:rsidRPr="004D710B">
        <w:rPr>
          <w:rFonts w:cs="David" w:hint="cs"/>
          <w:b/>
          <w:bCs/>
          <w:rtl/>
        </w:rPr>
        <w:t>הגימלה</w:t>
      </w:r>
      <w:proofErr w:type="spellEnd"/>
      <w:r w:rsidRPr="004D710B">
        <w:rPr>
          <w:rFonts w:cs="David" w:hint="cs"/>
          <w:b/>
          <w:bCs/>
          <w:rtl/>
        </w:rPr>
        <w:t xml:space="preserve">; </w:t>
      </w:r>
    </w:p>
    <w:p w:rsidR="00627F2D" w:rsidRDefault="004D710B" w:rsidP="00627F2D">
      <w:pPr>
        <w:tabs>
          <w:tab w:val="left" w:pos="566"/>
        </w:tabs>
        <w:spacing w:after="200" w:line="360" w:lineRule="auto"/>
        <w:ind w:left="566"/>
        <w:jc w:val="both"/>
        <w:rPr>
          <w:ins w:id="14" w:author="Shimon" w:date="2021-02-17T10:44:00Z"/>
          <w:rFonts w:cs="David"/>
          <w:b/>
          <w:bCs/>
          <w:rtl/>
        </w:rPr>
        <w:pPrChange w:id="15" w:author="Shimon" w:date="2021-02-17T10:43:00Z">
          <w:pPr>
            <w:tabs>
              <w:tab w:val="left" w:pos="566"/>
            </w:tabs>
            <w:spacing w:after="200" w:line="360" w:lineRule="auto"/>
            <w:ind w:left="566"/>
            <w:jc w:val="both"/>
          </w:pPr>
        </w:pPrChange>
      </w:pPr>
      <w:r w:rsidRPr="004D710B">
        <w:rPr>
          <w:rFonts w:cs="David" w:hint="cs"/>
          <w:b/>
          <w:bCs/>
          <w:rtl/>
        </w:rPr>
        <w:t xml:space="preserve">(3) </w:t>
      </w:r>
      <w:ins w:id="16" w:author="Shimon" w:date="2021-02-16T18:37:00Z">
        <w:r w:rsidR="009D5C13">
          <w:rPr>
            <w:rFonts w:cs="David" w:hint="cs"/>
            <w:b/>
            <w:bCs/>
            <w:rtl/>
          </w:rPr>
          <w:t xml:space="preserve"> </w:t>
        </w:r>
      </w:ins>
      <w:ins w:id="17" w:author="Shimon" w:date="2021-02-16T12:31:00Z">
        <w:r w:rsidR="006F48CD">
          <w:rPr>
            <w:rFonts w:cs="David" w:hint="cs"/>
            <w:b/>
            <w:bCs/>
            <w:rtl/>
          </w:rPr>
          <w:t xml:space="preserve"> </w:t>
        </w:r>
      </w:ins>
      <w:ins w:id="18" w:author="Shimon" w:date="2021-02-16T18:37:00Z">
        <w:r w:rsidR="002D64D5">
          <w:rPr>
            <w:rFonts w:cs="David" w:hint="cs"/>
            <w:b/>
            <w:bCs/>
            <w:rtl/>
          </w:rPr>
          <w:t xml:space="preserve">הממונה על </w:t>
        </w:r>
        <w:proofErr w:type="spellStart"/>
        <w:r w:rsidR="002D64D5">
          <w:rPr>
            <w:rFonts w:cs="David" w:hint="cs"/>
            <w:b/>
            <w:bCs/>
            <w:rtl/>
          </w:rPr>
          <w:t>הגימלאות</w:t>
        </w:r>
      </w:ins>
      <w:proofErr w:type="spellEnd"/>
      <w:ins w:id="19" w:author="Shimon" w:date="2021-02-16T21:28:00Z">
        <w:r w:rsidR="002D64D5">
          <w:rPr>
            <w:rFonts w:cs="David" w:hint="cs"/>
            <w:b/>
            <w:bCs/>
            <w:rtl/>
          </w:rPr>
          <w:t xml:space="preserve">, </w:t>
        </w:r>
      </w:ins>
      <w:ins w:id="20" w:author="Shimon" w:date="2021-02-17T10:42:00Z">
        <w:r w:rsidR="00627F2D">
          <w:rPr>
            <w:rFonts w:cs="David" w:hint="cs"/>
            <w:b/>
            <w:bCs/>
            <w:rtl/>
          </w:rPr>
          <w:t>הבהירה</w:t>
        </w:r>
      </w:ins>
      <w:ins w:id="21" w:author="Shimon" w:date="2021-02-17T10:43:00Z">
        <w:r w:rsidR="00627F2D">
          <w:rPr>
            <w:rFonts w:cs="David" w:hint="cs"/>
            <w:b/>
            <w:bCs/>
            <w:rtl/>
          </w:rPr>
          <w:t xml:space="preserve"> למערער </w:t>
        </w:r>
      </w:ins>
      <w:ins w:id="22" w:author="Shimon" w:date="2021-02-17T10:42:00Z">
        <w:r w:rsidR="00627F2D">
          <w:rPr>
            <w:rFonts w:cs="David" w:hint="cs"/>
            <w:b/>
            <w:bCs/>
            <w:rtl/>
          </w:rPr>
          <w:t>כי היא לא יכולה לסטות מהנחיות שניתנו לה אישית</w:t>
        </w:r>
        <w:r w:rsidR="00627F2D">
          <w:rPr>
            <w:rFonts w:cs="David" w:hint="cs"/>
            <w:b/>
            <w:bCs/>
            <w:rtl/>
          </w:rPr>
          <w:t xml:space="preserve"> </w:t>
        </w:r>
        <w:r w:rsidR="00627F2D">
          <w:rPr>
            <w:rFonts w:cs="David" w:hint="cs"/>
            <w:b/>
            <w:bCs/>
            <w:rtl/>
          </w:rPr>
          <w:t xml:space="preserve">במכתב מר מ. אהרונוב סגן נציב שרות המדינה אליה מיום 21.8.2012 שהגיע אליה בפקס רק ב-3.12.2010. </w:t>
        </w:r>
      </w:ins>
      <w:ins w:id="23" w:author="Shimon" w:date="2021-02-17T10:44:00Z">
        <w:r w:rsidR="00627F2D">
          <w:rPr>
            <w:rFonts w:cs="David" w:hint="cs"/>
            <w:b/>
            <w:bCs/>
            <w:rtl/>
          </w:rPr>
          <w:t xml:space="preserve">  </w:t>
        </w:r>
      </w:ins>
    </w:p>
    <w:p w:rsidR="006F48CD" w:rsidRDefault="00627F2D" w:rsidP="000279FA">
      <w:pPr>
        <w:tabs>
          <w:tab w:val="left" w:pos="566"/>
        </w:tabs>
        <w:spacing w:after="200" w:line="360" w:lineRule="auto"/>
        <w:ind w:left="566"/>
        <w:jc w:val="both"/>
        <w:rPr>
          <w:ins w:id="24" w:author="Shimon" w:date="2021-02-16T12:31:00Z"/>
          <w:rFonts w:cs="David"/>
          <w:b/>
          <w:bCs/>
          <w:rtl/>
        </w:rPr>
        <w:pPrChange w:id="25" w:author="Shimon" w:date="2021-02-17T10:48:00Z">
          <w:pPr>
            <w:tabs>
              <w:tab w:val="left" w:pos="566"/>
            </w:tabs>
            <w:spacing w:after="200" w:line="360" w:lineRule="auto"/>
            <w:ind w:left="566"/>
            <w:jc w:val="both"/>
          </w:pPr>
        </w:pPrChange>
      </w:pPr>
      <w:ins w:id="26" w:author="Shimon" w:date="2021-02-17T10:42:00Z">
        <w:r>
          <w:rPr>
            <w:rFonts w:cs="David" w:hint="cs"/>
            <w:b/>
            <w:bCs/>
            <w:rtl/>
          </w:rPr>
          <w:t xml:space="preserve"> </w:t>
        </w:r>
      </w:ins>
      <w:ins w:id="27" w:author="Shimon" w:date="2021-02-17T10:46:00Z">
        <w:r>
          <w:rPr>
            <w:rFonts w:cs="David" w:hint="cs"/>
            <w:rtl/>
          </w:rPr>
          <w:t>ה</w:t>
        </w:r>
      </w:ins>
      <w:ins w:id="28" w:author="Shimon" w:date="2021-02-17T10:47:00Z">
        <w:r w:rsidR="000279FA">
          <w:rPr>
            <w:rFonts w:cs="David" w:hint="cs"/>
            <w:rtl/>
          </w:rPr>
          <w:t xml:space="preserve">ממונה </w:t>
        </w:r>
      </w:ins>
      <w:ins w:id="29" w:author="Shimon" w:date="2021-02-17T10:46:00Z">
        <w:r>
          <w:rPr>
            <w:rFonts w:cs="David" w:hint="cs"/>
            <w:rtl/>
          </w:rPr>
          <w:t>הבה</w:t>
        </w:r>
      </w:ins>
      <w:ins w:id="30" w:author="Shimon" w:date="2021-02-17T10:47:00Z">
        <w:r w:rsidR="000279FA">
          <w:rPr>
            <w:rFonts w:cs="David" w:hint="cs"/>
            <w:rtl/>
          </w:rPr>
          <w:t>י</w:t>
        </w:r>
      </w:ins>
      <w:ins w:id="31" w:author="Shimon" w:date="2021-02-17T10:46:00Z">
        <w:r>
          <w:rPr>
            <w:rFonts w:cs="David" w:hint="cs"/>
            <w:rtl/>
          </w:rPr>
          <w:t xml:space="preserve">רה </w:t>
        </w:r>
      </w:ins>
      <w:ins w:id="32" w:author="Shimon" w:date="2021-02-17T10:47:00Z">
        <w:r w:rsidR="000279FA">
          <w:rPr>
            <w:rFonts w:cs="David" w:hint="cs"/>
            <w:rtl/>
          </w:rPr>
          <w:t>את ה</w:t>
        </w:r>
        <w:r>
          <w:rPr>
            <w:rFonts w:cs="David" w:hint="cs"/>
            <w:rtl/>
          </w:rPr>
          <w:t xml:space="preserve">נ"ל </w:t>
        </w:r>
        <w:r w:rsidR="000279FA">
          <w:rPr>
            <w:rFonts w:cs="David" w:hint="cs"/>
            <w:rtl/>
          </w:rPr>
          <w:t xml:space="preserve">למערער </w:t>
        </w:r>
      </w:ins>
      <w:ins w:id="33" w:author="Shimon" w:date="2021-02-17T10:46:00Z">
        <w:r>
          <w:rPr>
            <w:rFonts w:cs="David" w:hint="cs"/>
            <w:rtl/>
          </w:rPr>
          <w:t xml:space="preserve">כאשר </w:t>
        </w:r>
      </w:ins>
      <w:ins w:id="34" w:author="Shimon" w:date="2021-02-17T10:45:00Z">
        <w:r>
          <w:rPr>
            <w:rFonts w:cs="David" w:hint="cs"/>
            <w:rtl/>
          </w:rPr>
          <w:t xml:space="preserve">פנה </w:t>
        </w:r>
      </w:ins>
      <w:ins w:id="35" w:author="Shimon" w:date="2021-02-17T10:47:00Z">
        <w:r w:rsidR="000279FA">
          <w:rPr>
            <w:rFonts w:cs="David" w:hint="cs"/>
            <w:rtl/>
          </w:rPr>
          <w:t xml:space="preserve">אליה </w:t>
        </w:r>
      </w:ins>
      <w:ins w:id="36" w:author="Shimon" w:date="2021-02-16T18:48:00Z">
        <w:r w:rsidR="009C7AD6" w:rsidRPr="00BB6AD6">
          <w:rPr>
            <w:rFonts w:cs="David" w:hint="cs"/>
            <w:rtl/>
            <w:rPrChange w:id="37" w:author="Shimon" w:date="2021-02-16T22:00:00Z">
              <w:rPr>
                <w:rFonts w:cs="David" w:hint="cs"/>
                <w:b/>
                <w:bCs/>
                <w:rtl/>
              </w:rPr>
            </w:rPrChange>
          </w:rPr>
          <w:t xml:space="preserve">בטענות על שיעור ודרך חישוב </w:t>
        </w:r>
        <w:proofErr w:type="spellStart"/>
        <w:r w:rsidR="009C7AD6" w:rsidRPr="00BB6AD6">
          <w:rPr>
            <w:rFonts w:cs="David" w:hint="cs"/>
            <w:rtl/>
            <w:rPrChange w:id="38" w:author="Shimon" w:date="2021-02-16T22:00:00Z">
              <w:rPr>
                <w:rFonts w:cs="David" w:hint="cs"/>
                <w:b/>
                <w:bCs/>
                <w:rtl/>
              </w:rPr>
            </w:rPrChange>
          </w:rPr>
          <w:t>הגימלה</w:t>
        </w:r>
        <w:proofErr w:type="spellEnd"/>
        <w:r w:rsidR="009C7AD6" w:rsidRPr="00BB6AD6">
          <w:rPr>
            <w:rFonts w:cs="David" w:hint="cs"/>
            <w:rtl/>
            <w:rPrChange w:id="39" w:author="Shimon" w:date="2021-02-16T22:00:00Z">
              <w:rPr>
                <w:rFonts w:cs="David" w:hint="cs"/>
                <w:b/>
                <w:bCs/>
                <w:rtl/>
              </w:rPr>
            </w:rPrChange>
          </w:rPr>
          <w:t xml:space="preserve"> </w:t>
        </w:r>
      </w:ins>
      <w:ins w:id="40" w:author="Shimon" w:date="2021-02-16T18:37:00Z">
        <w:r w:rsidR="009D5C13" w:rsidRPr="00BB6AD6">
          <w:rPr>
            <w:rFonts w:cs="David" w:hint="cs"/>
            <w:u w:val="single"/>
            <w:rtl/>
            <w:rPrChange w:id="41" w:author="Shimon" w:date="2021-02-16T22:00:00Z">
              <w:rPr>
                <w:rFonts w:cs="David" w:hint="cs"/>
                <w:b/>
                <w:bCs/>
                <w:rtl/>
              </w:rPr>
            </w:rPrChange>
          </w:rPr>
          <w:t>מיד</w:t>
        </w:r>
        <w:r w:rsidR="009D5C13" w:rsidRPr="00BB6AD6">
          <w:rPr>
            <w:rFonts w:cs="David" w:hint="cs"/>
            <w:rtl/>
            <w:rPrChange w:id="42" w:author="Shimon" w:date="2021-02-16T22:00:00Z">
              <w:rPr>
                <w:rFonts w:cs="David" w:hint="cs"/>
                <w:b/>
                <w:bCs/>
                <w:rtl/>
              </w:rPr>
            </w:rPrChange>
          </w:rPr>
          <w:t xml:space="preserve"> </w:t>
        </w:r>
      </w:ins>
      <w:ins w:id="43" w:author="Shimon" w:date="2021-02-16T18:34:00Z">
        <w:r w:rsidR="009D5C13" w:rsidRPr="00BB6AD6">
          <w:rPr>
            <w:rFonts w:cs="David" w:hint="cs"/>
            <w:rtl/>
            <w:rPrChange w:id="44" w:author="Shimon" w:date="2021-02-16T22:00:00Z">
              <w:rPr>
                <w:rFonts w:cs="David" w:hint="cs"/>
                <w:b/>
                <w:bCs/>
                <w:rtl/>
              </w:rPr>
            </w:rPrChange>
          </w:rPr>
          <w:t xml:space="preserve">כשקיבל את מכתב "אישור </w:t>
        </w:r>
        <w:proofErr w:type="spellStart"/>
        <w:r w:rsidR="009D5C13" w:rsidRPr="00BB6AD6">
          <w:rPr>
            <w:rFonts w:cs="David" w:hint="cs"/>
            <w:rtl/>
            <w:rPrChange w:id="45" w:author="Shimon" w:date="2021-02-16T22:00:00Z">
              <w:rPr>
                <w:rFonts w:cs="David" w:hint="cs"/>
                <w:b/>
                <w:bCs/>
                <w:rtl/>
              </w:rPr>
            </w:rPrChange>
          </w:rPr>
          <w:t>הגימלאות</w:t>
        </w:r>
      </w:ins>
      <w:proofErr w:type="spellEnd"/>
      <w:ins w:id="46" w:author="Shimon" w:date="2021-02-16T18:35:00Z">
        <w:r w:rsidR="009D5C13" w:rsidRPr="00BB6AD6">
          <w:rPr>
            <w:rFonts w:cs="David" w:hint="cs"/>
            <w:rtl/>
            <w:rPrChange w:id="47" w:author="Shimon" w:date="2021-02-16T22:00:00Z">
              <w:rPr>
                <w:rFonts w:cs="David" w:hint="cs"/>
                <w:b/>
                <w:bCs/>
                <w:rtl/>
              </w:rPr>
            </w:rPrChange>
          </w:rPr>
          <w:t>"</w:t>
        </w:r>
      </w:ins>
      <w:ins w:id="48" w:author="Shimon" w:date="2021-02-16T18:34:00Z">
        <w:r w:rsidR="009D5C13" w:rsidRPr="00BB6AD6">
          <w:rPr>
            <w:rFonts w:cs="David" w:hint="cs"/>
            <w:rtl/>
            <w:rPrChange w:id="49" w:author="Shimon" w:date="2021-02-16T22:00:00Z">
              <w:rPr>
                <w:rFonts w:cs="David" w:hint="cs"/>
                <w:b/>
                <w:bCs/>
                <w:rtl/>
              </w:rPr>
            </w:rPrChange>
          </w:rPr>
          <w:t xml:space="preserve"> </w:t>
        </w:r>
      </w:ins>
      <w:ins w:id="50" w:author="Shimon" w:date="2021-02-16T18:35:00Z">
        <w:r w:rsidR="009D5C13" w:rsidRPr="00BB6AD6">
          <w:rPr>
            <w:rFonts w:cs="David" w:hint="cs"/>
            <w:rtl/>
            <w:rPrChange w:id="51" w:author="Shimon" w:date="2021-02-16T22:00:00Z">
              <w:rPr>
                <w:rFonts w:cs="David" w:hint="cs"/>
                <w:b/>
                <w:bCs/>
                <w:rtl/>
              </w:rPr>
            </w:rPrChange>
          </w:rPr>
          <w:t xml:space="preserve">בחתימתה </w:t>
        </w:r>
      </w:ins>
      <w:ins w:id="52" w:author="Shimon" w:date="2021-02-16T18:36:00Z">
        <w:r w:rsidR="009D5C13" w:rsidRPr="00BB6AD6">
          <w:rPr>
            <w:rFonts w:cs="David" w:hint="cs"/>
            <w:rtl/>
            <w:rPrChange w:id="53" w:author="Shimon" w:date="2021-02-16T22:00:00Z">
              <w:rPr>
                <w:rFonts w:cs="David" w:hint="cs"/>
                <w:b/>
                <w:bCs/>
                <w:rtl/>
              </w:rPr>
            </w:rPrChange>
          </w:rPr>
          <w:t>מיום 10.12.2012</w:t>
        </w:r>
      </w:ins>
      <w:ins w:id="54" w:author="Shimon" w:date="2021-02-17T10:45:00Z">
        <w:r>
          <w:rPr>
            <w:rFonts w:cs="David" w:hint="cs"/>
            <w:b/>
            <w:bCs/>
            <w:rtl/>
          </w:rPr>
          <w:t xml:space="preserve">. הממונה </w:t>
        </w:r>
      </w:ins>
      <w:ins w:id="55" w:author="Shimon" w:date="2021-02-16T18:42:00Z">
        <w:r w:rsidR="00BB6AD6">
          <w:rPr>
            <w:rFonts w:cs="David" w:hint="cs"/>
            <w:b/>
            <w:bCs/>
            <w:rtl/>
          </w:rPr>
          <w:t>הסכימה עם טיעוני</w:t>
        </w:r>
      </w:ins>
      <w:ins w:id="56" w:author="Shimon" w:date="2021-02-16T22:00:00Z">
        <w:r w:rsidR="00BB6AD6">
          <w:rPr>
            <w:rFonts w:cs="David" w:hint="cs"/>
            <w:b/>
            <w:bCs/>
            <w:rtl/>
          </w:rPr>
          <w:t xml:space="preserve"> המערער</w:t>
        </w:r>
      </w:ins>
      <w:ins w:id="57" w:author="Shimon" w:date="2021-02-16T21:28:00Z">
        <w:r w:rsidR="004034F1">
          <w:rPr>
            <w:rFonts w:cs="David" w:hint="cs"/>
            <w:b/>
            <w:bCs/>
            <w:rtl/>
          </w:rPr>
          <w:t xml:space="preserve"> (</w:t>
        </w:r>
      </w:ins>
      <w:ins w:id="58" w:author="Shimon" w:date="2021-02-16T21:29:00Z">
        <w:r w:rsidR="004034F1" w:rsidRPr="000B0A96">
          <w:rPr>
            <w:rFonts w:cs="David" w:hint="cs"/>
            <w:rtl/>
            <w:rPrChange w:id="59" w:author="Shimon" w:date="2021-02-16T21:56:00Z">
              <w:rPr>
                <w:rFonts w:cs="David" w:hint="cs"/>
                <w:b/>
                <w:bCs/>
                <w:rtl/>
              </w:rPr>
            </w:rPrChange>
          </w:rPr>
          <w:t xml:space="preserve">בין היתר </w:t>
        </w:r>
      </w:ins>
      <w:ins w:id="60" w:author="Shimon" w:date="2021-02-16T21:57:00Z">
        <w:r w:rsidR="000B0A96">
          <w:rPr>
            <w:rFonts w:cs="David" w:hint="cs"/>
            <w:rtl/>
          </w:rPr>
          <w:t>מאחר ו</w:t>
        </w:r>
      </w:ins>
      <w:ins w:id="61" w:author="Shimon" w:date="2021-02-16T21:56:00Z">
        <w:r>
          <w:rPr>
            <w:rFonts w:cs="David" w:hint="cs"/>
            <w:rtl/>
          </w:rPr>
          <w:t>נוסח</w:t>
        </w:r>
      </w:ins>
      <w:ins w:id="62" w:author="Shimon" w:date="2021-02-17T10:45:00Z">
        <w:r>
          <w:rPr>
            <w:rFonts w:cs="David" w:hint="cs"/>
            <w:rtl/>
          </w:rPr>
          <w:t xml:space="preserve">ת החישוב </w:t>
        </w:r>
      </w:ins>
      <w:ins w:id="63" w:author="Shimon" w:date="2021-02-16T22:01:00Z">
        <w:r w:rsidR="00BB6AD6">
          <w:rPr>
            <w:rFonts w:cs="David" w:hint="cs"/>
            <w:rtl/>
          </w:rPr>
          <w:t>ש</w:t>
        </w:r>
      </w:ins>
      <w:ins w:id="64" w:author="Shimon" w:date="2021-02-17T10:45:00Z">
        <w:r>
          <w:rPr>
            <w:rFonts w:cs="David" w:hint="cs"/>
            <w:rtl/>
          </w:rPr>
          <w:t xml:space="preserve">ל </w:t>
        </w:r>
        <w:proofErr w:type="spellStart"/>
        <w:r>
          <w:rPr>
            <w:rFonts w:cs="David" w:hint="cs"/>
            <w:rtl/>
          </w:rPr>
          <w:t>הנש"מ</w:t>
        </w:r>
        <w:proofErr w:type="spellEnd"/>
        <w:r>
          <w:rPr>
            <w:rFonts w:cs="David" w:hint="cs"/>
            <w:rtl/>
          </w:rPr>
          <w:t xml:space="preserve"> </w:t>
        </w:r>
      </w:ins>
      <w:ins w:id="65" w:author="Shimon" w:date="2021-02-16T21:58:00Z">
        <w:r w:rsidR="000B0A96">
          <w:rPr>
            <w:rFonts w:cs="David" w:hint="cs"/>
            <w:rtl/>
          </w:rPr>
          <w:t>אינה קיימת בחוזה</w:t>
        </w:r>
      </w:ins>
      <w:ins w:id="66" w:author="Shimon" w:date="2021-02-16T21:28:00Z">
        <w:r w:rsidR="004034F1" w:rsidRPr="000B0A96">
          <w:rPr>
            <w:rFonts w:cs="David" w:hint="cs"/>
            <w:rtl/>
            <w:rPrChange w:id="67" w:author="Shimon" w:date="2021-02-16T21:56:00Z">
              <w:rPr>
                <w:rFonts w:cs="David" w:hint="cs"/>
                <w:b/>
                <w:bCs/>
                <w:rtl/>
              </w:rPr>
            </w:rPrChange>
          </w:rPr>
          <w:t>,</w:t>
        </w:r>
      </w:ins>
      <w:ins w:id="68" w:author="Shimon" w:date="2021-02-16T21:29:00Z">
        <w:r w:rsidR="004034F1" w:rsidRPr="000B0A96">
          <w:rPr>
            <w:rFonts w:cs="David" w:hint="cs"/>
            <w:rtl/>
            <w:rPrChange w:id="69" w:author="Shimon" w:date="2021-02-16T21:56:00Z">
              <w:rPr>
                <w:rFonts w:cs="David" w:hint="cs"/>
                <w:b/>
                <w:bCs/>
                <w:rtl/>
              </w:rPr>
            </w:rPrChange>
          </w:rPr>
          <w:t xml:space="preserve"> הניכויים שבוצעו ממשכורתו לפי דרגה </w:t>
        </w:r>
      </w:ins>
      <w:ins w:id="70" w:author="Shimon" w:date="2021-02-16T21:57:00Z">
        <w:r w:rsidR="000B0A96">
          <w:rPr>
            <w:rFonts w:cs="David" w:hint="cs"/>
            <w:rtl/>
          </w:rPr>
          <w:t>+</w:t>
        </w:r>
      </w:ins>
      <w:ins w:id="71" w:author="Shimon" w:date="2021-02-16T21:29:00Z">
        <w:r>
          <w:rPr>
            <w:rFonts w:cs="David" w:hint="cs"/>
            <w:rtl/>
            <w:rPrChange w:id="72" w:author="Shimon" w:date="2021-02-16T21:56:00Z">
              <w:rPr>
                <w:rFonts w:cs="David" w:hint="cs"/>
                <w:rtl/>
              </w:rPr>
            </w:rPrChange>
          </w:rPr>
          <w:t>46</w:t>
        </w:r>
      </w:ins>
      <w:ins w:id="73" w:author="Shimon" w:date="2021-02-17T10:46:00Z">
        <w:r>
          <w:rPr>
            <w:rFonts w:cs="David" w:hint="cs"/>
            <w:rtl/>
          </w:rPr>
          <w:t xml:space="preserve"> ולא 44, </w:t>
        </w:r>
      </w:ins>
      <w:ins w:id="74" w:author="Shimon" w:date="2021-02-16T21:29:00Z">
        <w:r w:rsidR="004034F1" w:rsidRPr="000B0A96">
          <w:rPr>
            <w:rFonts w:cs="David" w:hint="cs"/>
            <w:rtl/>
            <w:rPrChange w:id="75" w:author="Shimon" w:date="2021-02-16T21:56:00Z">
              <w:rPr>
                <w:rFonts w:cs="David" w:hint="cs"/>
                <w:b/>
                <w:bCs/>
                <w:rtl/>
              </w:rPr>
            </w:rPrChange>
          </w:rPr>
          <w:t xml:space="preserve"> מענק היובל ששולמה לו לפי דרגה זו וכד')</w:t>
        </w:r>
      </w:ins>
      <w:ins w:id="76" w:author="Shimon" w:date="2021-02-16T18:42:00Z">
        <w:r w:rsidR="009C7AD6">
          <w:rPr>
            <w:rFonts w:cs="David" w:hint="cs"/>
            <w:b/>
            <w:bCs/>
            <w:rtl/>
          </w:rPr>
          <w:t xml:space="preserve"> </w:t>
        </w:r>
      </w:ins>
      <w:ins w:id="77" w:author="Shimon" w:date="2021-02-17T10:46:00Z">
        <w:r>
          <w:rPr>
            <w:rFonts w:cs="David" w:hint="cs"/>
            <w:b/>
            <w:bCs/>
            <w:rtl/>
          </w:rPr>
          <w:t>.</w:t>
        </w:r>
      </w:ins>
      <w:ins w:id="78" w:author="Shimon" w:date="2021-02-16T18:42:00Z">
        <w:r w:rsidR="009C7AD6">
          <w:rPr>
            <w:rFonts w:cs="David" w:hint="cs"/>
            <w:b/>
            <w:bCs/>
            <w:rtl/>
          </w:rPr>
          <w:t xml:space="preserve"> </w:t>
        </w:r>
      </w:ins>
    </w:p>
    <w:p w:rsidR="009C7AD6" w:rsidRPr="000B314A" w:rsidRDefault="006F48CD" w:rsidP="000279FA">
      <w:pPr>
        <w:tabs>
          <w:tab w:val="left" w:pos="566"/>
        </w:tabs>
        <w:spacing w:after="200" w:line="360" w:lineRule="auto"/>
        <w:ind w:left="566"/>
        <w:jc w:val="both"/>
        <w:rPr>
          <w:ins w:id="79" w:author="Shimon" w:date="2021-02-16T18:48:00Z"/>
          <w:rFonts w:cs="David"/>
          <w:b/>
          <w:bCs/>
          <w:rPrChange w:id="80" w:author="Shimon" w:date="2021-02-16T18:50:00Z">
            <w:rPr>
              <w:ins w:id="81" w:author="Shimon" w:date="2021-02-16T18:48:00Z"/>
              <w:rFonts w:cs="David"/>
              <w:b/>
              <w:bCs/>
            </w:rPr>
          </w:rPrChange>
        </w:rPr>
        <w:pPrChange w:id="82" w:author="Shimon" w:date="2021-02-17T10:50:00Z">
          <w:pPr>
            <w:tabs>
              <w:tab w:val="left" w:pos="566"/>
            </w:tabs>
            <w:spacing w:after="200" w:line="360" w:lineRule="auto"/>
            <w:ind w:left="566"/>
            <w:jc w:val="both"/>
          </w:pPr>
        </w:pPrChange>
      </w:pPr>
      <w:ins w:id="83" w:author="Shimon" w:date="2021-02-16T12:31:00Z">
        <w:r>
          <w:rPr>
            <w:rFonts w:cs="David" w:hint="cs"/>
            <w:b/>
            <w:bCs/>
            <w:rtl/>
          </w:rPr>
          <w:t xml:space="preserve">(4) </w:t>
        </w:r>
      </w:ins>
      <w:del w:id="84" w:author="Shimon" w:date="2021-02-16T18:39:00Z">
        <w:r w:rsidR="004D710B" w:rsidRPr="004D710B" w:rsidDel="009C7AD6">
          <w:rPr>
            <w:rFonts w:cs="David" w:hint="cs"/>
            <w:b/>
            <w:bCs/>
            <w:rtl/>
          </w:rPr>
          <w:delText>מינהל הגימלאות</w:delText>
        </w:r>
      </w:del>
      <w:ins w:id="85" w:author="Shimon" w:date="2021-02-16T18:39:00Z">
        <w:r w:rsidR="009C7AD6">
          <w:rPr>
            <w:rFonts w:cs="David" w:hint="cs"/>
            <w:b/>
            <w:bCs/>
            <w:rtl/>
          </w:rPr>
          <w:t>הממונה</w:t>
        </w:r>
      </w:ins>
      <w:r w:rsidR="004D710B" w:rsidRPr="004D710B">
        <w:rPr>
          <w:rFonts w:cs="David" w:hint="cs"/>
          <w:b/>
          <w:bCs/>
          <w:rtl/>
        </w:rPr>
        <w:t xml:space="preserve"> הפנ</w:t>
      </w:r>
      <w:ins w:id="86" w:author="Shimon" w:date="2021-02-16T18:39:00Z">
        <w:r w:rsidR="009C7AD6">
          <w:rPr>
            <w:rFonts w:cs="David" w:hint="cs"/>
            <w:b/>
            <w:bCs/>
            <w:rtl/>
          </w:rPr>
          <w:t>ת</w:t>
        </w:r>
      </w:ins>
      <w:r w:rsidR="004D710B" w:rsidRPr="004D710B">
        <w:rPr>
          <w:rFonts w:cs="David" w:hint="cs"/>
          <w:b/>
          <w:bCs/>
          <w:rtl/>
        </w:rPr>
        <w:t>ה את המערער ל</w:t>
      </w:r>
      <w:ins w:id="87" w:author="Shimon" w:date="2021-02-16T18:49:00Z">
        <w:r w:rsidR="000B314A">
          <w:rPr>
            <w:rFonts w:cs="David" w:hint="cs"/>
            <w:b/>
            <w:bCs/>
            <w:rtl/>
          </w:rPr>
          <w:t xml:space="preserve">סגן </w:t>
        </w:r>
      </w:ins>
      <w:r w:rsidR="004D710B" w:rsidRPr="004D710B">
        <w:rPr>
          <w:rFonts w:cs="David" w:hint="cs"/>
          <w:b/>
          <w:bCs/>
          <w:rtl/>
        </w:rPr>
        <w:t>נציב</w:t>
      </w:r>
      <w:del w:id="88" w:author="Shimon" w:date="2021-02-16T18:49:00Z">
        <w:r w:rsidR="004D710B" w:rsidRPr="004D710B" w:rsidDel="000B314A">
          <w:rPr>
            <w:rFonts w:cs="David" w:hint="cs"/>
            <w:b/>
            <w:bCs/>
            <w:rtl/>
          </w:rPr>
          <w:delText>ות</w:delText>
        </w:r>
      </w:del>
      <w:r w:rsidR="004D710B" w:rsidRPr="004D710B">
        <w:rPr>
          <w:rFonts w:cs="David" w:hint="cs"/>
          <w:b/>
          <w:bCs/>
          <w:rtl/>
        </w:rPr>
        <w:t xml:space="preserve"> שירות המדינה </w:t>
      </w:r>
      <w:del w:id="89" w:author="Shimon" w:date="2021-02-16T18:45:00Z">
        <w:r w:rsidR="004D710B" w:rsidRPr="004D710B" w:rsidDel="009C7AD6">
          <w:rPr>
            <w:rFonts w:cs="David" w:hint="cs"/>
            <w:b/>
            <w:bCs/>
            <w:rtl/>
          </w:rPr>
          <w:delText xml:space="preserve">כאשר המערער פנה </w:delText>
        </w:r>
      </w:del>
      <w:del w:id="90" w:author="Shimon" w:date="2021-02-16T18:34:00Z">
        <w:r w:rsidR="004D710B" w:rsidRPr="004D710B" w:rsidDel="009D5C13">
          <w:rPr>
            <w:rFonts w:cs="David" w:hint="cs"/>
            <w:b/>
            <w:bCs/>
            <w:rtl/>
          </w:rPr>
          <w:delText xml:space="preserve">למינהל </w:delText>
        </w:r>
      </w:del>
      <w:del w:id="91" w:author="Shimon" w:date="2021-02-16T18:45:00Z">
        <w:r w:rsidR="004D710B" w:rsidRPr="004D710B" w:rsidDel="009C7AD6">
          <w:rPr>
            <w:rFonts w:cs="David" w:hint="cs"/>
            <w:b/>
            <w:bCs/>
            <w:rtl/>
          </w:rPr>
          <w:delText xml:space="preserve">בטענות על דרך חישוב הגימלה; </w:delText>
        </w:r>
      </w:del>
      <w:ins w:id="92" w:author="Shimon" w:date="2021-02-16T18:45:00Z">
        <w:r w:rsidR="009C7AD6">
          <w:rPr>
            <w:rFonts w:cs="David" w:hint="cs"/>
            <w:b/>
            <w:bCs/>
            <w:rtl/>
          </w:rPr>
          <w:t xml:space="preserve"> </w:t>
        </w:r>
      </w:ins>
      <w:ins w:id="93" w:author="Shimon" w:date="2021-02-16T18:50:00Z">
        <w:r w:rsidR="000B314A" w:rsidRPr="00BB6AD6">
          <w:rPr>
            <w:rFonts w:cs="David" w:hint="cs"/>
            <w:rtl/>
            <w:rPrChange w:id="94" w:author="Shimon" w:date="2021-02-16T22:05:00Z">
              <w:rPr>
                <w:rFonts w:cs="David" w:hint="cs"/>
                <w:b/>
                <w:bCs/>
                <w:rtl/>
              </w:rPr>
            </w:rPrChange>
          </w:rPr>
          <w:t>ה</w:t>
        </w:r>
      </w:ins>
      <w:ins w:id="95" w:author="Shimon" w:date="2021-02-16T18:48:00Z">
        <w:r w:rsidR="009C7AD6" w:rsidRPr="00BB6AD6">
          <w:rPr>
            <w:rFonts w:cs="David"/>
            <w:rtl/>
            <w:rPrChange w:id="96" w:author="Shimon" w:date="2021-02-16T22:05:00Z">
              <w:rPr>
                <w:rFonts w:cs="David"/>
                <w:b/>
                <w:bCs/>
                <w:rtl/>
              </w:rPr>
            </w:rPrChange>
          </w:rPr>
          <w:t xml:space="preserve">חתום על ההנחיות </w:t>
        </w:r>
      </w:ins>
      <w:ins w:id="97" w:author="Shimon" w:date="2021-02-16T22:05:00Z">
        <w:r w:rsidR="00BB6AD6" w:rsidRPr="00D33DB7">
          <w:rPr>
            <w:rFonts w:cs="David" w:hint="cs"/>
            <w:rtl/>
          </w:rPr>
          <w:t>שהיא קיבלה</w:t>
        </w:r>
        <w:r w:rsidR="00BB6AD6" w:rsidRPr="00BB6AD6">
          <w:rPr>
            <w:rFonts w:cs="David"/>
            <w:rtl/>
            <w:rPrChange w:id="98" w:author="Shimon" w:date="2021-02-16T22:05:00Z">
              <w:rPr>
                <w:rFonts w:cs="David"/>
                <w:rtl/>
              </w:rPr>
            </w:rPrChange>
          </w:rPr>
          <w:t xml:space="preserve"> </w:t>
        </w:r>
        <w:r w:rsidR="00BB6AD6">
          <w:rPr>
            <w:rFonts w:cs="David" w:hint="cs"/>
            <w:rtl/>
          </w:rPr>
          <w:t>ב-3.12.12</w:t>
        </w:r>
      </w:ins>
      <w:ins w:id="99" w:author="Shimon" w:date="2021-02-16T18:48:00Z">
        <w:r w:rsidR="009C7AD6" w:rsidRPr="00BB6AD6">
          <w:rPr>
            <w:rFonts w:cs="David"/>
            <w:rtl/>
            <w:rPrChange w:id="100" w:author="Shimon" w:date="2021-02-16T22:05:00Z">
              <w:rPr>
                <w:rFonts w:cs="David"/>
                <w:b/>
                <w:bCs/>
                <w:rtl/>
              </w:rPr>
            </w:rPrChange>
          </w:rPr>
          <w:t xml:space="preserve">, </w:t>
        </w:r>
      </w:ins>
      <w:ins w:id="101" w:author="Shimon" w:date="2021-02-16T21:30:00Z">
        <w:r w:rsidR="004034F1" w:rsidRPr="00BB6AD6">
          <w:rPr>
            <w:rFonts w:cs="David" w:hint="cs"/>
            <w:rtl/>
            <w:rPrChange w:id="102" w:author="Shimon" w:date="2021-02-16T22:05:00Z">
              <w:rPr>
                <w:rFonts w:cs="David" w:hint="cs"/>
                <w:b/>
                <w:bCs/>
                <w:rtl/>
              </w:rPr>
            </w:rPrChange>
          </w:rPr>
          <w:t>להצגת</w:t>
        </w:r>
      </w:ins>
      <w:ins w:id="103" w:author="Shimon" w:date="2021-02-16T18:48:00Z">
        <w:r w:rsidR="009C7AD6" w:rsidRPr="00BB6AD6">
          <w:rPr>
            <w:rFonts w:cs="David"/>
            <w:rtl/>
            <w:rPrChange w:id="104" w:author="Shimon" w:date="2021-02-16T22:05:00Z">
              <w:rPr>
                <w:rFonts w:cs="David"/>
                <w:b/>
                <w:bCs/>
                <w:rtl/>
              </w:rPr>
            </w:rPrChange>
          </w:rPr>
          <w:t xml:space="preserve"> טיעוניו </w:t>
        </w:r>
      </w:ins>
      <w:ins w:id="105" w:author="Shimon" w:date="2021-02-16T22:04:00Z">
        <w:r w:rsidR="00BB6AD6" w:rsidRPr="00BB6AD6">
          <w:rPr>
            <w:rFonts w:cs="David" w:hint="cs"/>
            <w:rtl/>
            <w:rPrChange w:id="106" w:author="Shimon" w:date="2021-02-16T22:05:00Z">
              <w:rPr>
                <w:rFonts w:cs="David" w:hint="cs"/>
                <w:b/>
                <w:bCs/>
                <w:rtl/>
              </w:rPr>
            </w:rPrChange>
          </w:rPr>
          <w:t>הצודקים</w:t>
        </w:r>
        <w:r w:rsidR="00BB6AD6">
          <w:rPr>
            <w:rFonts w:cs="David" w:hint="cs"/>
            <w:b/>
            <w:bCs/>
            <w:rtl/>
          </w:rPr>
          <w:t xml:space="preserve"> </w:t>
        </w:r>
      </w:ins>
      <w:ins w:id="107" w:author="Shimon" w:date="2021-02-16T21:31:00Z">
        <w:r w:rsidR="004034F1">
          <w:rPr>
            <w:rFonts w:cs="David" w:hint="cs"/>
            <w:b/>
            <w:bCs/>
            <w:rtl/>
          </w:rPr>
          <w:t>ול</w:t>
        </w:r>
      </w:ins>
      <w:ins w:id="108" w:author="Shimon" w:date="2021-02-16T18:48:00Z">
        <w:r w:rsidR="009C7AD6" w:rsidRPr="009C7AD6">
          <w:rPr>
            <w:rFonts w:cs="David"/>
            <w:b/>
            <w:bCs/>
            <w:rtl/>
          </w:rPr>
          <w:t xml:space="preserve">בקש ממנו לתקן את הנחיותיו בהתאם. </w:t>
        </w:r>
        <w:r w:rsidR="009C7AD6" w:rsidRPr="000B314A">
          <w:rPr>
            <w:rFonts w:cs="David"/>
            <w:b/>
            <w:bCs/>
            <w:rtl/>
            <w:rPrChange w:id="109" w:author="Shimon" w:date="2021-02-16T18:50:00Z">
              <w:rPr>
                <w:rFonts w:cs="David"/>
                <w:b/>
                <w:bCs/>
                <w:rtl/>
              </w:rPr>
            </w:rPrChange>
          </w:rPr>
          <w:t xml:space="preserve">כשאלה תתקבלנה היא, כממונה,  </w:t>
        </w:r>
      </w:ins>
      <w:ins w:id="110" w:author="Shimon" w:date="2021-02-17T10:50:00Z">
        <w:r w:rsidR="000279FA">
          <w:rPr>
            <w:rFonts w:cs="David" w:hint="cs"/>
            <w:b/>
            <w:bCs/>
            <w:rtl/>
          </w:rPr>
          <w:t>ת</w:t>
        </w:r>
      </w:ins>
      <w:ins w:id="111" w:author="Shimon" w:date="2021-02-16T18:48:00Z">
        <w:r w:rsidR="009C7AD6" w:rsidRPr="000B314A">
          <w:rPr>
            <w:rFonts w:cs="David"/>
            <w:b/>
            <w:bCs/>
            <w:rtl/>
            <w:rPrChange w:id="112" w:author="Shimon" w:date="2021-02-16T18:50:00Z">
              <w:rPr>
                <w:rFonts w:cs="David"/>
                <w:b/>
                <w:bCs/>
                <w:rtl/>
              </w:rPr>
            </w:rPrChange>
          </w:rPr>
          <w:t xml:space="preserve">תקן את אישורה </w:t>
        </w:r>
        <w:proofErr w:type="spellStart"/>
        <w:r w:rsidR="009C7AD6" w:rsidRPr="000B314A">
          <w:rPr>
            <w:rFonts w:cs="David"/>
            <w:b/>
            <w:bCs/>
            <w:rtl/>
            <w:rPrChange w:id="113" w:author="Shimon" w:date="2021-02-16T18:50:00Z">
              <w:rPr>
                <w:rFonts w:cs="David"/>
                <w:b/>
                <w:bCs/>
                <w:rtl/>
              </w:rPr>
            </w:rPrChange>
          </w:rPr>
          <w:t>לגימלאות</w:t>
        </w:r>
        <w:proofErr w:type="spellEnd"/>
        <w:r w:rsidR="009C7AD6" w:rsidRPr="000B314A">
          <w:rPr>
            <w:rFonts w:cs="David"/>
            <w:b/>
            <w:bCs/>
            <w:rtl/>
            <w:rPrChange w:id="114" w:author="Shimon" w:date="2021-02-16T18:50:00Z">
              <w:rPr>
                <w:rFonts w:cs="David"/>
                <w:b/>
                <w:bCs/>
                <w:rtl/>
              </w:rPr>
            </w:rPrChange>
          </w:rPr>
          <w:t xml:space="preserve"> המערער.  </w:t>
        </w:r>
      </w:ins>
    </w:p>
    <w:p w:rsidR="006F48CD" w:rsidDel="000B314A" w:rsidRDefault="009C7AD6" w:rsidP="000279FA">
      <w:pPr>
        <w:tabs>
          <w:tab w:val="left" w:pos="566"/>
        </w:tabs>
        <w:spacing w:after="200" w:line="360" w:lineRule="auto"/>
        <w:ind w:left="566"/>
        <w:jc w:val="both"/>
        <w:rPr>
          <w:del w:id="115" w:author="Shimon" w:date="2021-02-16T12:31:00Z"/>
          <w:rFonts w:cs="David"/>
          <w:b/>
          <w:bCs/>
          <w:rtl/>
        </w:rPr>
        <w:pPrChange w:id="116" w:author="Shimon" w:date="2021-02-17T10:53:00Z">
          <w:pPr>
            <w:tabs>
              <w:tab w:val="left" w:pos="566"/>
            </w:tabs>
            <w:spacing w:after="200" w:line="360" w:lineRule="auto"/>
            <w:ind w:left="566"/>
            <w:jc w:val="both"/>
          </w:pPr>
        </w:pPrChange>
      </w:pPr>
      <w:ins w:id="117" w:author="Shimon" w:date="2021-02-16T18:48:00Z">
        <w:r w:rsidRPr="009C7AD6">
          <w:rPr>
            <w:rFonts w:cs="David"/>
            <w:b/>
            <w:bCs/>
            <w:rtl/>
          </w:rPr>
          <w:t xml:space="preserve"> </w:t>
        </w:r>
      </w:ins>
      <w:ins w:id="118" w:author="Shimon" w:date="2021-02-16T18:50:00Z">
        <w:r w:rsidR="000B314A" w:rsidRPr="000B314A">
          <w:rPr>
            <w:rFonts w:cs="David" w:hint="cs"/>
            <w:rtl/>
            <w:rPrChange w:id="119" w:author="Shimon" w:date="2021-02-16T18:51:00Z">
              <w:rPr>
                <w:rFonts w:cs="David" w:hint="cs"/>
                <w:b/>
                <w:bCs/>
                <w:rtl/>
              </w:rPr>
            </w:rPrChange>
          </w:rPr>
          <w:t xml:space="preserve">יודגש כי </w:t>
        </w:r>
      </w:ins>
      <w:ins w:id="120" w:author="Shimon" w:date="2021-02-16T18:48:00Z">
        <w:r w:rsidRPr="000B314A">
          <w:rPr>
            <w:rFonts w:cs="David"/>
            <w:rtl/>
            <w:rPrChange w:id="121" w:author="Shimon" w:date="2021-02-16T18:51:00Z">
              <w:rPr>
                <w:rFonts w:cs="David"/>
                <w:b/>
                <w:bCs/>
                <w:rtl/>
              </w:rPr>
            </w:rPrChange>
          </w:rPr>
          <w:t xml:space="preserve">לשאלת התובע לגבי סעיף 6 לאישור </w:t>
        </w:r>
        <w:proofErr w:type="spellStart"/>
        <w:r w:rsidRPr="000B314A">
          <w:rPr>
            <w:rFonts w:cs="David"/>
            <w:rtl/>
            <w:rPrChange w:id="122" w:author="Shimon" w:date="2021-02-16T18:51:00Z">
              <w:rPr>
                <w:rFonts w:cs="David"/>
                <w:b/>
                <w:bCs/>
                <w:rtl/>
              </w:rPr>
            </w:rPrChange>
          </w:rPr>
          <w:t>הגימלאות</w:t>
        </w:r>
        <w:proofErr w:type="spellEnd"/>
        <w:r w:rsidRPr="000B314A">
          <w:rPr>
            <w:rFonts w:cs="David"/>
            <w:rtl/>
            <w:rPrChange w:id="123" w:author="Shimon" w:date="2021-02-16T18:51:00Z">
              <w:rPr>
                <w:rFonts w:cs="David"/>
                <w:b/>
                <w:bCs/>
                <w:rtl/>
              </w:rPr>
            </w:rPrChange>
          </w:rPr>
          <w:t xml:space="preserve"> (</w:t>
        </w:r>
        <w:proofErr w:type="spellStart"/>
        <w:r w:rsidRPr="000B314A">
          <w:rPr>
            <w:rFonts w:cs="David"/>
            <w:rtl/>
            <w:rPrChange w:id="124" w:author="Shimon" w:date="2021-02-16T18:51:00Z">
              <w:rPr>
                <w:rFonts w:cs="David"/>
                <w:b/>
                <w:bCs/>
                <w:rtl/>
              </w:rPr>
            </w:rPrChange>
          </w:rPr>
          <w:t>עירעור</w:t>
        </w:r>
        <w:proofErr w:type="spellEnd"/>
        <w:r w:rsidRPr="000B314A">
          <w:rPr>
            <w:rFonts w:cs="David"/>
            <w:rtl/>
            <w:rPrChange w:id="125" w:author="Shimon" w:date="2021-02-16T18:51:00Z">
              <w:rPr>
                <w:rFonts w:cs="David"/>
                <w:b/>
                <w:bCs/>
                <w:rtl/>
              </w:rPr>
            </w:rPrChange>
          </w:rPr>
          <w:t xml:space="preserve"> על </w:t>
        </w:r>
        <w:proofErr w:type="spellStart"/>
        <w:r w:rsidRPr="000B314A">
          <w:rPr>
            <w:rFonts w:cs="David"/>
            <w:rtl/>
            <w:rPrChange w:id="126" w:author="Shimon" w:date="2021-02-16T18:51:00Z">
              <w:rPr>
                <w:rFonts w:cs="David"/>
                <w:b/>
                <w:bCs/>
                <w:rtl/>
              </w:rPr>
            </w:rPrChange>
          </w:rPr>
          <w:t>גימלא</w:t>
        </w:r>
        <w:proofErr w:type="spellEnd"/>
        <w:r w:rsidRPr="000B314A">
          <w:rPr>
            <w:rFonts w:cs="David"/>
            <w:rtl/>
            <w:rPrChange w:id="127" w:author="Shimon" w:date="2021-02-16T18:51:00Z">
              <w:rPr>
                <w:rFonts w:cs="David"/>
                <w:b/>
                <w:bCs/>
                <w:rtl/>
              </w:rPr>
            </w:rPrChange>
          </w:rPr>
          <w:t xml:space="preserve"> יש להפנות בתוך 60 יום לבית הדין)</w:t>
        </w:r>
        <w:r w:rsidR="000279FA">
          <w:rPr>
            <w:rFonts w:cs="David"/>
            <w:b/>
            <w:bCs/>
            <w:rtl/>
          </w:rPr>
          <w:t xml:space="preserve"> </w:t>
        </w:r>
        <w:r w:rsidRPr="009C7AD6">
          <w:rPr>
            <w:rFonts w:cs="David"/>
            <w:b/>
            <w:bCs/>
            <w:rtl/>
          </w:rPr>
          <w:t>אמר</w:t>
        </w:r>
      </w:ins>
      <w:ins w:id="128" w:author="Shimon" w:date="2021-02-17T10:50:00Z">
        <w:r w:rsidR="000279FA">
          <w:rPr>
            <w:rFonts w:cs="David" w:hint="cs"/>
            <w:b/>
            <w:bCs/>
            <w:rtl/>
          </w:rPr>
          <w:t>ה</w:t>
        </w:r>
      </w:ins>
      <w:ins w:id="129" w:author="Shimon" w:date="2021-02-16T18:48:00Z">
        <w:r w:rsidRPr="009C7AD6">
          <w:rPr>
            <w:rFonts w:cs="David"/>
            <w:b/>
            <w:bCs/>
            <w:rtl/>
          </w:rPr>
          <w:t xml:space="preserve"> לו</w:t>
        </w:r>
      </w:ins>
      <w:ins w:id="130" w:author="Shimon" w:date="2021-02-17T10:50:00Z">
        <w:r w:rsidR="000279FA">
          <w:rPr>
            <w:rFonts w:cs="David" w:hint="cs"/>
            <w:b/>
            <w:bCs/>
            <w:rtl/>
          </w:rPr>
          <w:t xml:space="preserve"> הממונה</w:t>
        </w:r>
      </w:ins>
      <w:ins w:id="131" w:author="Shimon" w:date="2021-02-16T18:48:00Z">
        <w:r w:rsidRPr="009C7AD6">
          <w:rPr>
            <w:rFonts w:cs="David"/>
            <w:b/>
            <w:bCs/>
            <w:rtl/>
          </w:rPr>
          <w:t xml:space="preserve"> במפורש </w:t>
        </w:r>
        <w:r w:rsidR="000B314A">
          <w:rPr>
            <w:rFonts w:cs="David"/>
            <w:b/>
            <w:bCs/>
            <w:u w:val="single"/>
            <w:rtl/>
            <w:rPrChange w:id="132" w:author="Shimon" w:date="2021-02-16T18:51:00Z">
              <w:rPr>
                <w:rFonts w:cs="David"/>
                <w:b/>
                <w:bCs/>
                <w:u w:val="single"/>
                <w:rtl/>
              </w:rPr>
            </w:rPrChange>
          </w:rPr>
          <w:t>שלא יפנה</w:t>
        </w:r>
      </w:ins>
      <w:ins w:id="133" w:author="Shimon" w:date="2021-02-16T18:51:00Z">
        <w:r w:rsidR="000B314A">
          <w:rPr>
            <w:rFonts w:cs="David" w:hint="cs"/>
            <w:b/>
            <w:bCs/>
            <w:u w:val="single"/>
            <w:rtl/>
          </w:rPr>
          <w:t xml:space="preserve"> </w:t>
        </w:r>
      </w:ins>
      <w:ins w:id="134" w:author="Shimon" w:date="2021-02-16T18:48:00Z">
        <w:r w:rsidRPr="000B314A">
          <w:rPr>
            <w:rFonts w:cs="David"/>
            <w:b/>
            <w:bCs/>
            <w:u w:val="single"/>
            <w:rtl/>
            <w:rPrChange w:id="135" w:author="Shimon" w:date="2021-02-16T18:51:00Z">
              <w:rPr>
                <w:rFonts w:cs="David"/>
                <w:b/>
                <w:bCs/>
                <w:rtl/>
              </w:rPr>
            </w:rPrChange>
          </w:rPr>
          <w:t>לבית הדין</w:t>
        </w:r>
        <w:r w:rsidRPr="009C7AD6">
          <w:rPr>
            <w:rFonts w:cs="David"/>
            <w:b/>
            <w:bCs/>
            <w:rtl/>
          </w:rPr>
          <w:t xml:space="preserve"> אלא רק לאחר שיקבל תגובה סופית </w:t>
        </w:r>
        <w:proofErr w:type="spellStart"/>
        <w:r w:rsidRPr="009C7AD6">
          <w:rPr>
            <w:rFonts w:cs="David"/>
            <w:b/>
            <w:bCs/>
            <w:rtl/>
          </w:rPr>
          <w:t>מהנש"מ</w:t>
        </w:r>
        <w:proofErr w:type="spellEnd"/>
        <w:r w:rsidRPr="009C7AD6">
          <w:rPr>
            <w:rFonts w:cs="David"/>
            <w:b/>
            <w:bCs/>
            <w:rtl/>
          </w:rPr>
          <w:t xml:space="preserve">, אם עדיין יהיה צורך בכך. </w:t>
        </w:r>
      </w:ins>
      <w:ins w:id="136" w:author="Shimon" w:date="2021-02-17T10:51:00Z">
        <w:r w:rsidR="000279FA">
          <w:rPr>
            <w:rFonts w:cs="David" w:hint="cs"/>
            <w:b/>
            <w:bCs/>
            <w:rtl/>
          </w:rPr>
          <w:t>לדבריה</w:t>
        </w:r>
      </w:ins>
      <w:ins w:id="137" w:author="Shimon" w:date="2021-02-17T10:53:00Z">
        <w:r w:rsidR="000279FA">
          <w:rPr>
            <w:rFonts w:cs="David" w:hint="cs"/>
            <w:b/>
            <w:bCs/>
            <w:rtl/>
          </w:rPr>
          <w:t>,</w:t>
        </w:r>
      </w:ins>
      <w:ins w:id="138" w:author="Shimon" w:date="2021-02-17T10:51:00Z">
        <w:r w:rsidR="000279FA">
          <w:rPr>
            <w:rFonts w:cs="David" w:hint="cs"/>
            <w:b/>
            <w:bCs/>
            <w:rtl/>
          </w:rPr>
          <w:t xml:space="preserve"> </w:t>
        </w:r>
      </w:ins>
      <w:ins w:id="139" w:author="Shimon" w:date="2021-02-16T18:48:00Z">
        <w:r w:rsidRPr="009C7AD6">
          <w:rPr>
            <w:rFonts w:cs="David"/>
            <w:b/>
            <w:bCs/>
            <w:rtl/>
          </w:rPr>
          <w:t xml:space="preserve">סעיף 6 באישור </w:t>
        </w:r>
        <w:proofErr w:type="spellStart"/>
        <w:r w:rsidRPr="009C7AD6">
          <w:rPr>
            <w:rFonts w:cs="David"/>
            <w:b/>
            <w:bCs/>
            <w:rtl/>
          </w:rPr>
          <w:t>הגימלאות</w:t>
        </w:r>
        <w:proofErr w:type="spellEnd"/>
        <w:r w:rsidRPr="009C7AD6">
          <w:rPr>
            <w:rFonts w:cs="David"/>
            <w:b/>
            <w:bCs/>
            <w:rtl/>
          </w:rPr>
          <w:t xml:space="preserve"> הוא משפט סטנדרטי שנכלל בכל אישורי </w:t>
        </w:r>
        <w:proofErr w:type="spellStart"/>
        <w:r w:rsidRPr="009C7AD6">
          <w:rPr>
            <w:rFonts w:cs="David"/>
            <w:b/>
            <w:bCs/>
            <w:rtl/>
          </w:rPr>
          <w:t>הגימלאות</w:t>
        </w:r>
        <w:proofErr w:type="spellEnd"/>
        <w:r w:rsidRPr="009C7AD6">
          <w:rPr>
            <w:rFonts w:cs="David"/>
            <w:b/>
            <w:bCs/>
            <w:rtl/>
          </w:rPr>
          <w:t xml:space="preserve"> שהיא שולחת אך הוא לא רלוונטי </w:t>
        </w:r>
      </w:ins>
      <w:ins w:id="140" w:author="Shimon" w:date="2021-02-16T18:59:00Z">
        <w:r w:rsidR="002D7898">
          <w:rPr>
            <w:rFonts w:cs="David" w:hint="cs"/>
            <w:b/>
            <w:bCs/>
            <w:rtl/>
          </w:rPr>
          <w:t>ל</w:t>
        </w:r>
      </w:ins>
      <w:ins w:id="141" w:author="Shimon" w:date="2021-02-16T18:48:00Z">
        <w:r w:rsidRPr="009C7AD6">
          <w:rPr>
            <w:rFonts w:cs="David"/>
            <w:b/>
            <w:bCs/>
            <w:rtl/>
          </w:rPr>
          <w:t xml:space="preserve">מקרה זה. </w:t>
        </w:r>
      </w:ins>
    </w:p>
    <w:p w:rsidR="000B314A" w:rsidRPr="000B314A" w:rsidRDefault="000B314A" w:rsidP="002D7898">
      <w:pPr>
        <w:spacing w:after="160" w:line="360" w:lineRule="auto"/>
        <w:ind w:left="525"/>
        <w:rPr>
          <w:ins w:id="142" w:author="Shimon" w:date="2021-02-16T18:54:00Z"/>
          <w:rFonts w:ascii="David" w:eastAsia="Calibri" w:hAnsi="David" w:cs="David"/>
          <w:lang w:eastAsia="en-US"/>
        </w:rPr>
        <w:pPrChange w:id="143" w:author="Shimon" w:date="2021-02-16T19:00:00Z">
          <w:pPr>
            <w:spacing w:after="160" w:line="256" w:lineRule="auto"/>
            <w:ind w:left="525"/>
          </w:pPr>
        </w:pPrChange>
      </w:pPr>
      <w:ins w:id="144" w:author="Shimon" w:date="2021-02-16T18:55:00Z">
        <w:r>
          <w:rPr>
            <w:rFonts w:ascii="David" w:eastAsia="Calibri" w:hAnsi="David" w:cs="David" w:hint="cs"/>
            <w:b/>
            <w:bCs/>
            <w:highlight w:val="green"/>
            <w:rtl/>
            <w:lang w:eastAsia="en-US"/>
          </w:rPr>
          <w:t xml:space="preserve">(5) </w:t>
        </w:r>
      </w:ins>
      <w:ins w:id="145" w:author="Shimon" w:date="2021-02-16T18:54:00Z">
        <w:r w:rsidRPr="000B314A">
          <w:rPr>
            <w:rFonts w:ascii="David" w:eastAsia="Calibri" w:hAnsi="David" w:cs="David"/>
            <w:b/>
            <w:bCs/>
            <w:highlight w:val="green"/>
            <w:rtl/>
            <w:lang w:eastAsia="en-US"/>
          </w:rPr>
          <w:t xml:space="preserve">למערער לא </w:t>
        </w:r>
        <w:proofErr w:type="spellStart"/>
        <w:r w:rsidRPr="000B314A">
          <w:rPr>
            <w:rFonts w:ascii="David" w:eastAsia="Calibri" w:hAnsi="David" w:cs="David"/>
            <w:b/>
            <w:bCs/>
            <w:highlight w:val="green"/>
            <w:rtl/>
            <w:lang w:eastAsia="en-US"/>
          </w:rPr>
          <w:t>היתה</w:t>
        </w:r>
        <w:proofErr w:type="spellEnd"/>
        <w:r w:rsidRPr="000B314A">
          <w:rPr>
            <w:rFonts w:ascii="David" w:eastAsia="Calibri" w:hAnsi="David" w:cs="David"/>
            <w:b/>
            <w:bCs/>
            <w:highlight w:val="green"/>
            <w:rtl/>
            <w:lang w:eastAsia="en-US"/>
          </w:rPr>
          <w:t xml:space="preserve"> סיבה לחשוב </w:t>
        </w:r>
        <w:proofErr w:type="spellStart"/>
        <w:r w:rsidRPr="000B314A">
          <w:rPr>
            <w:rFonts w:ascii="David" w:eastAsia="Calibri" w:hAnsi="David" w:cs="David"/>
            <w:b/>
            <w:bCs/>
            <w:highlight w:val="green"/>
            <w:rtl/>
            <w:lang w:eastAsia="en-US"/>
          </w:rPr>
          <w:t>שפיסקא</w:t>
        </w:r>
        <w:proofErr w:type="spellEnd"/>
        <w:r w:rsidRPr="000B314A">
          <w:rPr>
            <w:rFonts w:ascii="David" w:eastAsia="Calibri" w:hAnsi="David" w:cs="David"/>
            <w:b/>
            <w:bCs/>
            <w:highlight w:val="green"/>
            <w:rtl/>
            <w:lang w:eastAsia="en-US"/>
          </w:rPr>
          <w:t xml:space="preserve"> 6 באישור </w:t>
        </w:r>
        <w:proofErr w:type="spellStart"/>
        <w:r w:rsidRPr="000B314A">
          <w:rPr>
            <w:rFonts w:ascii="David" w:eastAsia="Calibri" w:hAnsi="David" w:cs="David"/>
            <w:b/>
            <w:bCs/>
            <w:highlight w:val="green"/>
            <w:rtl/>
            <w:lang w:eastAsia="en-US"/>
          </w:rPr>
          <w:t>הגימלאות</w:t>
        </w:r>
        <w:proofErr w:type="spellEnd"/>
        <w:r w:rsidRPr="000B314A">
          <w:rPr>
            <w:rFonts w:ascii="David" w:eastAsia="Calibri" w:hAnsi="David" w:cs="David"/>
            <w:b/>
            <w:bCs/>
            <w:highlight w:val="green"/>
            <w:rtl/>
            <w:lang w:eastAsia="en-US"/>
          </w:rPr>
          <w:t xml:space="preserve"> גובר על דבריה המפורשים והנחיותיה של אותה ממונה החתומה על אישור הגמלאות</w:t>
        </w:r>
        <w:r w:rsidRPr="000B314A">
          <w:rPr>
            <w:rFonts w:ascii="David" w:eastAsia="Calibri" w:hAnsi="David" w:cs="David"/>
            <w:highlight w:val="green"/>
            <w:rtl/>
            <w:lang w:eastAsia="en-US"/>
          </w:rPr>
          <w:t>,</w:t>
        </w:r>
        <w:r w:rsidRPr="000B314A">
          <w:rPr>
            <w:rFonts w:ascii="David" w:eastAsia="Calibri" w:hAnsi="David" w:cs="David"/>
            <w:rtl/>
            <w:lang w:eastAsia="en-US"/>
          </w:rPr>
          <w:t xml:space="preserve"> ולכן פעל בהתאם להנחיה זו: הוא התקשר מיד, טלפונית, אל סגן נציב שרות המדינה מר אהרונוב והחל לשטוח בפניו את טיעוניו תוך שהמערער מדגיש שמדובר ככל הנראה בטעות כלשהי שנפלה בהנחיותיו ושיש פשוט לתקנה. </w:t>
        </w:r>
      </w:ins>
    </w:p>
    <w:p w:rsidR="000B314A" w:rsidRDefault="000B314A" w:rsidP="004034F1">
      <w:pPr>
        <w:spacing w:after="160" w:line="360" w:lineRule="auto"/>
        <w:ind w:left="525"/>
        <w:contextualSpacing/>
        <w:rPr>
          <w:ins w:id="146" w:author="Shimon" w:date="2021-02-16T19:00:00Z"/>
          <w:rFonts w:cs="David"/>
          <w:b/>
          <w:bCs/>
          <w:rtl/>
        </w:rPr>
        <w:pPrChange w:id="147" w:author="Shimon" w:date="2021-02-16T21:32:00Z">
          <w:pPr>
            <w:tabs>
              <w:tab w:val="left" w:pos="566"/>
            </w:tabs>
            <w:spacing w:after="200" w:line="360" w:lineRule="auto"/>
            <w:ind w:left="566"/>
            <w:jc w:val="both"/>
          </w:pPr>
        </w:pPrChange>
      </w:pPr>
      <w:ins w:id="148" w:author="Shimon" w:date="2021-02-16T18:54:00Z">
        <w:r w:rsidRPr="000B314A">
          <w:rPr>
            <w:rFonts w:ascii="David" w:eastAsia="Calibri" w:hAnsi="David" w:cs="David"/>
            <w:b/>
            <w:bCs/>
            <w:rtl/>
            <w:lang w:eastAsia="en-US"/>
            <w:rPrChange w:id="149" w:author="Shimon" w:date="2021-02-16T18:56:00Z">
              <w:rPr>
                <w:rFonts w:ascii="David" w:eastAsia="Calibri" w:hAnsi="David" w:cs="David"/>
                <w:b/>
                <w:bCs/>
                <w:rtl/>
                <w:lang w:eastAsia="en-US"/>
              </w:rPr>
            </w:rPrChange>
          </w:rPr>
          <w:t xml:space="preserve"> </w:t>
        </w:r>
        <w:r w:rsidRPr="000B314A">
          <w:rPr>
            <w:rFonts w:ascii="David" w:eastAsia="Calibri" w:hAnsi="David" w:cs="David" w:hint="cs"/>
            <w:b/>
            <w:bCs/>
            <w:highlight w:val="green"/>
            <w:rtl/>
            <w:lang w:eastAsia="en-US"/>
          </w:rPr>
          <w:t xml:space="preserve">מר אהרונוב </w:t>
        </w:r>
        <w:r w:rsidRPr="000B314A">
          <w:rPr>
            <w:rFonts w:ascii="David" w:eastAsia="Calibri" w:hAnsi="David" w:cs="David" w:hint="cs"/>
            <w:highlight w:val="green"/>
            <w:rtl/>
            <w:lang w:eastAsia="en-US"/>
          </w:rPr>
          <w:t>לא דחה את פנית המערער. הוא</w:t>
        </w:r>
        <w:r w:rsidRPr="000B314A">
          <w:rPr>
            <w:rFonts w:ascii="David" w:eastAsia="Calibri" w:hAnsi="David" w:cs="David" w:hint="cs"/>
            <w:b/>
            <w:bCs/>
            <w:highlight w:val="green"/>
            <w:rtl/>
            <w:lang w:eastAsia="en-US"/>
          </w:rPr>
          <w:t xml:space="preserve"> </w:t>
        </w:r>
      </w:ins>
      <w:ins w:id="150" w:author="Shimon" w:date="2021-02-16T21:32:00Z">
        <w:r w:rsidR="004034F1">
          <w:rPr>
            <w:rFonts w:ascii="David" w:eastAsia="Calibri" w:hAnsi="David" w:cs="David" w:hint="cs"/>
            <w:highlight w:val="green"/>
            <w:rtl/>
            <w:lang w:eastAsia="en-US"/>
          </w:rPr>
          <w:t>גם</w:t>
        </w:r>
        <w:r w:rsidR="004034F1" w:rsidRPr="000B314A">
          <w:rPr>
            <w:rFonts w:ascii="David" w:eastAsia="Calibri" w:hAnsi="David" w:cs="David" w:hint="cs"/>
            <w:b/>
            <w:bCs/>
            <w:highlight w:val="green"/>
            <w:rtl/>
            <w:lang w:eastAsia="en-US"/>
          </w:rPr>
          <w:t xml:space="preserve"> </w:t>
        </w:r>
      </w:ins>
      <w:ins w:id="151" w:author="Shimon" w:date="2021-02-16T18:54:00Z">
        <w:r w:rsidRPr="000B314A">
          <w:rPr>
            <w:rFonts w:ascii="David" w:eastAsia="Calibri" w:hAnsi="David" w:cs="David" w:hint="cs"/>
            <w:b/>
            <w:bCs/>
            <w:highlight w:val="green"/>
            <w:rtl/>
            <w:lang w:eastAsia="en-US"/>
          </w:rPr>
          <w:t xml:space="preserve">לא אמר </w:t>
        </w:r>
      </w:ins>
      <w:ins w:id="152" w:author="Shimon" w:date="2021-02-16T21:32:00Z">
        <w:r w:rsidR="004034F1">
          <w:rPr>
            <w:rFonts w:ascii="David" w:eastAsia="Calibri" w:hAnsi="David" w:cs="David" w:hint="cs"/>
            <w:b/>
            <w:bCs/>
            <w:highlight w:val="green"/>
            <w:rtl/>
            <w:lang w:eastAsia="en-US"/>
          </w:rPr>
          <w:t xml:space="preserve">לו </w:t>
        </w:r>
      </w:ins>
      <w:ins w:id="153" w:author="Shimon" w:date="2021-02-16T18:54:00Z">
        <w:r w:rsidRPr="000B314A">
          <w:rPr>
            <w:rFonts w:ascii="David" w:eastAsia="Calibri" w:hAnsi="David" w:cs="David" w:hint="cs"/>
            <w:b/>
            <w:bCs/>
            <w:highlight w:val="green"/>
            <w:rtl/>
            <w:lang w:eastAsia="en-US"/>
          </w:rPr>
          <w:t xml:space="preserve">שעליו להפנות את השגותיו לבית הדין, אלא ביקש שהמערער יעלה את טיעוניו על הכתב וישלחם </w:t>
        </w:r>
        <w:r w:rsidRPr="000B314A">
          <w:rPr>
            <w:rFonts w:ascii="David" w:eastAsia="Calibri" w:hAnsi="David" w:cs="David" w:hint="cs"/>
            <w:b/>
            <w:bCs/>
            <w:highlight w:val="green"/>
            <w:u w:val="single"/>
            <w:rtl/>
            <w:lang w:eastAsia="en-US"/>
          </w:rPr>
          <w:t>אליו</w:t>
        </w:r>
        <w:r w:rsidRPr="000B314A">
          <w:rPr>
            <w:rFonts w:ascii="David" w:eastAsia="Calibri" w:hAnsi="David" w:cs="David" w:hint="cs"/>
            <w:rtl/>
            <w:lang w:eastAsia="en-US"/>
          </w:rPr>
          <w:t xml:space="preserve"> וכך עשה המערער</w:t>
        </w:r>
      </w:ins>
      <w:ins w:id="154" w:author="Shimon" w:date="2021-02-16T22:07:00Z">
        <w:r w:rsidR="00BB6AD6">
          <w:rPr>
            <w:rFonts w:ascii="David" w:eastAsia="Calibri" w:hAnsi="David" w:cs="David" w:hint="cs"/>
            <w:rtl/>
            <w:lang w:eastAsia="en-US"/>
          </w:rPr>
          <w:t xml:space="preserve"> במכתב מ-8.1.13</w:t>
        </w:r>
      </w:ins>
      <w:ins w:id="155" w:author="Shimon" w:date="2021-02-16T18:54:00Z">
        <w:r w:rsidRPr="000B314A">
          <w:rPr>
            <w:rFonts w:ascii="David" w:eastAsia="Calibri" w:hAnsi="David" w:cs="David" w:hint="cs"/>
            <w:rtl/>
            <w:lang w:eastAsia="en-US"/>
          </w:rPr>
          <w:t xml:space="preserve">. </w:t>
        </w:r>
      </w:ins>
    </w:p>
    <w:p w:rsidR="002D7898" w:rsidRPr="000B314A" w:rsidRDefault="002D7898" w:rsidP="002D7898">
      <w:pPr>
        <w:spacing w:after="160" w:line="256" w:lineRule="auto"/>
        <w:ind w:left="525"/>
        <w:contextualSpacing/>
        <w:rPr>
          <w:ins w:id="156" w:author="Shimon" w:date="2021-02-16T18:54:00Z"/>
          <w:rFonts w:cs="David"/>
          <w:b/>
          <w:bCs/>
          <w:rtl/>
          <w:rPrChange w:id="157" w:author="Shimon" w:date="2021-02-16T18:54:00Z">
            <w:rPr>
              <w:ins w:id="158" w:author="Shimon" w:date="2021-02-16T18:54:00Z"/>
              <w:rFonts w:cs="David"/>
              <w:b/>
              <w:bCs/>
              <w:rtl/>
            </w:rPr>
          </w:rPrChange>
        </w:rPr>
        <w:pPrChange w:id="159" w:author="Shimon" w:date="2021-02-16T19:00:00Z">
          <w:pPr>
            <w:tabs>
              <w:tab w:val="left" w:pos="566"/>
            </w:tabs>
            <w:spacing w:after="200" w:line="360" w:lineRule="auto"/>
            <w:ind w:left="566"/>
            <w:jc w:val="both"/>
          </w:pPr>
        </w:pPrChange>
      </w:pPr>
    </w:p>
    <w:p w:rsidR="006F48CD" w:rsidRPr="004D710B" w:rsidDel="001E5B99" w:rsidRDefault="004D710B" w:rsidP="000B314A">
      <w:pPr>
        <w:tabs>
          <w:tab w:val="left" w:pos="566"/>
        </w:tabs>
        <w:spacing w:after="200" w:line="360" w:lineRule="auto"/>
        <w:ind w:left="566"/>
        <w:jc w:val="both"/>
        <w:rPr>
          <w:del w:id="160" w:author="Shimon" w:date="2021-02-16T12:34:00Z"/>
          <w:rFonts w:cs="David"/>
          <w:b/>
          <w:bCs/>
        </w:rPr>
        <w:pPrChange w:id="161" w:author="Shimon" w:date="2021-02-16T18:57:00Z">
          <w:pPr>
            <w:tabs>
              <w:tab w:val="left" w:pos="566"/>
            </w:tabs>
            <w:spacing w:after="200" w:line="360" w:lineRule="auto"/>
            <w:ind w:left="566"/>
            <w:jc w:val="both"/>
          </w:pPr>
        </w:pPrChange>
      </w:pPr>
      <w:del w:id="162" w:author="Shimon" w:date="2021-02-16T16:52:00Z">
        <w:r w:rsidRPr="004D710B" w:rsidDel="0046420E">
          <w:rPr>
            <w:rFonts w:cs="David" w:hint="cs"/>
            <w:b/>
            <w:bCs/>
            <w:rtl/>
          </w:rPr>
          <w:delText>(</w:delText>
        </w:r>
      </w:del>
      <w:del w:id="163" w:author="Shimon" w:date="2021-02-16T12:33:00Z">
        <w:r w:rsidRPr="004D710B" w:rsidDel="001E5B99">
          <w:rPr>
            <w:rFonts w:cs="David" w:hint="cs"/>
            <w:b/>
            <w:bCs/>
            <w:rtl/>
          </w:rPr>
          <w:delText>4</w:delText>
        </w:r>
      </w:del>
      <w:del w:id="164" w:author="Shimon" w:date="2021-02-16T16:52:00Z">
        <w:r w:rsidRPr="004D710B" w:rsidDel="0046420E">
          <w:rPr>
            <w:rFonts w:cs="David" w:hint="cs"/>
            <w:b/>
            <w:bCs/>
            <w:rtl/>
          </w:rPr>
          <w:delText>)</w:delText>
        </w:r>
      </w:del>
      <w:ins w:id="165" w:author="Shimon" w:date="2021-02-16T18:56:00Z">
        <w:r w:rsidR="000B314A">
          <w:rPr>
            <w:rFonts w:cs="David" w:hint="cs"/>
            <w:b/>
            <w:bCs/>
            <w:rtl/>
          </w:rPr>
          <w:t>6</w:t>
        </w:r>
      </w:ins>
      <w:ins w:id="166" w:author="Shimon" w:date="2021-02-16T16:52:00Z">
        <w:r w:rsidR="0046420E">
          <w:rPr>
            <w:rFonts w:cs="David" w:hint="cs"/>
            <w:b/>
            <w:bCs/>
            <w:rtl/>
          </w:rPr>
          <w:t>)</w:t>
        </w:r>
      </w:ins>
      <w:del w:id="167" w:author="Shimon" w:date="2021-02-16T18:57:00Z">
        <w:r w:rsidRPr="004D710B" w:rsidDel="000B314A">
          <w:rPr>
            <w:rFonts w:cs="David" w:hint="cs"/>
            <w:b/>
            <w:bCs/>
            <w:rtl/>
          </w:rPr>
          <w:delText xml:space="preserve"> </w:delText>
        </w:r>
      </w:del>
      <w:r w:rsidRPr="004D710B">
        <w:rPr>
          <w:rFonts w:cs="David" w:hint="cs"/>
          <w:b/>
          <w:bCs/>
          <w:rtl/>
        </w:rPr>
        <w:t xml:space="preserve">הנציבות היא </w:t>
      </w:r>
      <w:del w:id="168" w:author="Shimon" w:date="2021-02-16T18:57:00Z">
        <w:r w:rsidRPr="004D710B" w:rsidDel="000B314A">
          <w:rPr>
            <w:rFonts w:cs="David" w:hint="cs"/>
            <w:b/>
            <w:bCs/>
            <w:rtl/>
          </w:rPr>
          <w:delText xml:space="preserve">שענתה </w:delText>
        </w:r>
      </w:del>
      <w:ins w:id="169" w:author="Shimon" w:date="2021-02-16T18:57:00Z">
        <w:r w:rsidR="000B314A" w:rsidRPr="004D710B">
          <w:rPr>
            <w:rFonts w:cs="David" w:hint="cs"/>
            <w:b/>
            <w:bCs/>
            <w:rtl/>
          </w:rPr>
          <w:t>ש</w:t>
        </w:r>
        <w:r w:rsidR="000B314A">
          <w:rPr>
            <w:rFonts w:cs="David" w:hint="cs"/>
            <w:b/>
            <w:bCs/>
            <w:rtl/>
          </w:rPr>
          <w:t xml:space="preserve">התכתבה עם </w:t>
        </w:r>
      </w:ins>
      <w:del w:id="170" w:author="Shimon" w:date="2021-02-16T18:57:00Z">
        <w:r w:rsidRPr="004D710B" w:rsidDel="000B314A">
          <w:rPr>
            <w:rFonts w:cs="David" w:hint="cs"/>
            <w:b/>
            <w:bCs/>
            <w:rtl/>
          </w:rPr>
          <w:delText>ל</w:delText>
        </w:r>
      </w:del>
      <w:ins w:id="171" w:author="Shimon" w:date="2021-02-16T18:57:00Z">
        <w:r w:rsidR="000B314A">
          <w:rPr>
            <w:rFonts w:cs="David" w:hint="cs"/>
            <w:b/>
            <w:bCs/>
            <w:rtl/>
          </w:rPr>
          <w:t>ה</w:t>
        </w:r>
      </w:ins>
      <w:r w:rsidRPr="004D710B">
        <w:rPr>
          <w:rFonts w:cs="David" w:hint="cs"/>
          <w:b/>
          <w:bCs/>
          <w:rtl/>
        </w:rPr>
        <w:t xml:space="preserve">מערער בפועל על טענותיו ביחס לחישוב </w:t>
      </w:r>
      <w:proofErr w:type="spellStart"/>
      <w:r w:rsidRPr="004D710B">
        <w:rPr>
          <w:rFonts w:cs="David" w:hint="cs"/>
          <w:b/>
          <w:bCs/>
          <w:rtl/>
        </w:rPr>
        <w:t>הגימלה</w:t>
      </w:r>
      <w:proofErr w:type="spellEnd"/>
      <w:ins w:id="172" w:author="Shimon" w:date="2021-02-16T18:58:00Z">
        <w:r w:rsidR="000B314A">
          <w:rPr>
            <w:rFonts w:cs="David" w:hint="cs"/>
            <w:b/>
            <w:bCs/>
            <w:rtl/>
          </w:rPr>
          <w:t xml:space="preserve"> ולא </w:t>
        </w:r>
        <w:proofErr w:type="spellStart"/>
        <w:r w:rsidR="000B314A">
          <w:rPr>
            <w:rFonts w:cs="David" w:hint="cs"/>
            <w:b/>
            <w:bCs/>
            <w:rtl/>
          </w:rPr>
          <w:t>מינהלת</w:t>
        </w:r>
        <w:proofErr w:type="spellEnd"/>
        <w:r w:rsidR="000B314A">
          <w:rPr>
            <w:rFonts w:cs="David" w:hint="cs"/>
            <w:b/>
            <w:bCs/>
            <w:rtl/>
          </w:rPr>
          <w:t xml:space="preserve"> </w:t>
        </w:r>
        <w:proofErr w:type="spellStart"/>
        <w:r w:rsidR="000B314A">
          <w:rPr>
            <w:rFonts w:cs="David" w:hint="cs"/>
            <w:b/>
            <w:bCs/>
            <w:rtl/>
          </w:rPr>
          <w:t>גימלאות</w:t>
        </w:r>
      </w:ins>
      <w:del w:id="173" w:author="Shimon" w:date="2021-02-16T18:58:00Z">
        <w:r w:rsidRPr="004D710B" w:rsidDel="000B314A">
          <w:rPr>
            <w:rFonts w:cs="David" w:hint="cs"/>
            <w:b/>
            <w:bCs/>
            <w:rtl/>
          </w:rPr>
          <w:delText>.</w:delText>
        </w:r>
      </w:del>
    </w:p>
    <w:p w:rsidR="004D710B" w:rsidRDefault="004D710B" w:rsidP="00DB422F">
      <w:pPr>
        <w:numPr>
          <w:ilvl w:val="0"/>
          <w:numId w:val="1"/>
        </w:numPr>
        <w:tabs>
          <w:tab w:val="left" w:pos="566"/>
        </w:tabs>
        <w:spacing w:after="200" w:line="360" w:lineRule="auto"/>
        <w:ind w:left="566" w:hanging="540"/>
        <w:jc w:val="both"/>
        <w:rPr>
          <w:rFonts w:cs="David"/>
        </w:rPr>
      </w:pPr>
      <w:r>
        <w:rPr>
          <w:rFonts w:cs="David" w:hint="cs"/>
          <w:rtl/>
        </w:rPr>
        <w:t>בנסיבות</w:t>
      </w:r>
      <w:proofErr w:type="spellEnd"/>
      <w:r>
        <w:rPr>
          <w:rFonts w:cs="David" w:hint="cs"/>
          <w:rtl/>
        </w:rPr>
        <w:t xml:space="preserve"> אלה, וכפי שנוסיף ונפרט להלן, הניסיון של המשיבות להציג תמונה שונה בפני בית הדין הנכבד אינו ראוי ונגוע בחוסר תום לב, ומעבר לכך </w:t>
      </w:r>
      <w:r>
        <w:rPr>
          <w:rFonts w:cs="David"/>
          <w:rtl/>
        </w:rPr>
        <w:t>–</w:t>
      </w:r>
      <w:r>
        <w:rPr>
          <w:rFonts w:cs="David" w:hint="cs"/>
          <w:rtl/>
        </w:rPr>
        <w:t xml:space="preserve"> אין המשיבות יכולות לטעון כי מדובר בהליך המתאים לדחייה על הסף, אלא לכל היותר מדובר בשאלות הדורשות ליבון ובירור במסגרת של דיון בתביעה העיקרית בבית הדין קמא.</w:t>
      </w:r>
    </w:p>
    <w:p w:rsidR="002114C4" w:rsidRPr="000279FA" w:rsidRDefault="00233E01" w:rsidP="000279FA">
      <w:pPr>
        <w:numPr>
          <w:ilvl w:val="0"/>
          <w:numId w:val="1"/>
        </w:numPr>
        <w:tabs>
          <w:tab w:val="left" w:pos="566"/>
        </w:tabs>
        <w:spacing w:after="200" w:line="360" w:lineRule="auto"/>
        <w:ind w:left="360" w:hanging="540"/>
        <w:jc w:val="both"/>
        <w:rPr>
          <w:rFonts w:cs="David"/>
        </w:rPr>
        <w:pPrChange w:id="174" w:author="Shimon" w:date="2021-02-16T22:11:00Z">
          <w:pPr>
            <w:numPr>
              <w:ilvl w:val="1"/>
              <w:numId w:val="1"/>
            </w:numPr>
            <w:tabs>
              <w:tab w:val="left" w:pos="1214"/>
            </w:tabs>
            <w:spacing w:after="200" w:line="360" w:lineRule="auto"/>
            <w:ind w:left="1214" w:hanging="612"/>
            <w:jc w:val="both"/>
          </w:pPr>
        </w:pPrChange>
      </w:pPr>
      <w:r w:rsidRPr="000279FA">
        <w:rPr>
          <w:rFonts w:cs="David" w:hint="cs"/>
          <w:rtl/>
        </w:rPr>
        <w:t xml:space="preserve">      </w:t>
      </w:r>
      <w:ins w:id="175" w:author="Shimon" w:date="2021-02-16T22:12:00Z">
        <w:r w:rsidRPr="000279FA">
          <w:rPr>
            <w:rFonts w:cs="David" w:hint="cs"/>
            <w:rtl/>
          </w:rPr>
          <w:t xml:space="preserve">    </w:t>
        </w:r>
      </w:ins>
      <w:del w:id="176" w:author="Shimon" w:date="2021-02-16T21:50:00Z">
        <w:r w:rsidR="004D710B" w:rsidRPr="000279FA" w:rsidDel="000B0A96">
          <w:rPr>
            <w:rFonts w:cs="David" w:hint="cs"/>
            <w:rtl/>
            <w:rPrChange w:id="177" w:author="Shimon" w:date="2021-02-16T22:12:00Z">
              <w:rPr>
                <w:rFonts w:cs="David" w:hint="cs"/>
                <w:rtl/>
              </w:rPr>
            </w:rPrChange>
          </w:rPr>
          <w:delText xml:space="preserve">מנו, </w:delText>
        </w:r>
        <w:r w:rsidR="00C15510" w:rsidRPr="000279FA" w:rsidDel="000B0A96">
          <w:rPr>
            <w:rFonts w:cs="David" w:hint="cs"/>
            <w:rtl/>
            <w:rPrChange w:id="178" w:author="Shimon" w:date="2021-02-16T22:12:00Z">
              <w:rPr>
                <w:rFonts w:cs="David" w:hint="cs"/>
                <w:rtl/>
              </w:rPr>
            </w:rPrChange>
          </w:rPr>
          <w:delText>שני המסמכים המרכזיים העומדים על הפרק</w:delText>
        </w:r>
      </w:del>
      <w:r w:rsidR="00C15510" w:rsidRPr="000279FA">
        <w:rPr>
          <w:rFonts w:cs="David" w:hint="cs"/>
          <w:rtl/>
          <w:rPrChange w:id="179" w:author="Shimon" w:date="2021-02-16T22:12:00Z">
            <w:rPr>
              <w:rFonts w:cs="David" w:hint="cs"/>
              <w:rtl/>
            </w:rPr>
          </w:rPrChange>
        </w:rPr>
        <w:t>, על מנת לבחון את השאלה מי החליט על נוסחת החישוב,</w:t>
      </w:r>
      <w:ins w:id="180" w:author="Shimon" w:date="2021-02-16T21:50:00Z">
        <w:r w:rsidR="000B0A96" w:rsidRPr="000279FA">
          <w:rPr>
            <w:rFonts w:cs="David" w:hint="cs"/>
            <w:rtl/>
            <w:rPrChange w:id="181" w:author="Shimon" w:date="2021-02-16T22:12:00Z">
              <w:rPr>
                <w:rFonts w:cs="David" w:hint="cs"/>
                <w:rtl/>
              </w:rPr>
            </w:rPrChange>
          </w:rPr>
          <w:t xml:space="preserve"> </w:t>
        </w:r>
      </w:ins>
      <w:r w:rsidR="00C15510" w:rsidRPr="000279FA">
        <w:rPr>
          <w:rFonts w:cs="David" w:hint="cs"/>
          <w:rtl/>
          <w:rPrChange w:id="182" w:author="Shimon" w:date="2021-02-16T22:12:00Z">
            <w:rPr>
              <w:rFonts w:cs="David" w:hint="cs"/>
              <w:rtl/>
            </w:rPr>
          </w:rPrChange>
        </w:rPr>
        <w:t xml:space="preserve"> </w:t>
      </w:r>
      <w:ins w:id="183" w:author="Shimon" w:date="2021-02-16T21:51:00Z">
        <w:r w:rsidR="000B0A96" w:rsidRPr="000279FA">
          <w:rPr>
            <w:rFonts w:cs="David" w:hint="cs"/>
            <w:rtl/>
            <w:rPrChange w:id="184" w:author="Shimon" w:date="2021-02-16T22:12:00Z">
              <w:rPr>
                <w:rFonts w:cs="David" w:hint="cs"/>
                <w:rtl/>
              </w:rPr>
            </w:rPrChange>
          </w:rPr>
          <w:t xml:space="preserve">המשיבות, במסגרת השלמת הטיעון שהגישו, מתייחסות </w:t>
        </w:r>
      </w:ins>
      <w:ins w:id="185" w:author="Shimon" w:date="2021-02-16T21:52:00Z">
        <w:r w:rsidR="000B0A96" w:rsidRPr="000279FA">
          <w:rPr>
            <w:rFonts w:cs="David" w:hint="cs"/>
            <w:rtl/>
            <w:rPrChange w:id="186" w:author="Shimon" w:date="2021-02-16T22:12:00Z">
              <w:rPr>
                <w:rFonts w:cs="David" w:hint="cs"/>
                <w:rtl/>
              </w:rPr>
            </w:rPrChange>
          </w:rPr>
          <w:t>ל</w:t>
        </w:r>
      </w:ins>
      <w:ins w:id="187" w:author="Shimon" w:date="2021-02-16T21:51:00Z">
        <w:r w:rsidR="000B0A96" w:rsidRPr="000279FA">
          <w:rPr>
            <w:rFonts w:cs="David" w:hint="cs"/>
            <w:rtl/>
            <w:rPrChange w:id="188" w:author="Shimon" w:date="2021-02-16T22:12:00Z">
              <w:rPr>
                <w:rFonts w:cs="David" w:hint="cs"/>
                <w:rtl/>
              </w:rPr>
            </w:rPrChange>
          </w:rPr>
          <w:t>שני מסמכים</w:t>
        </w:r>
      </w:ins>
      <w:ins w:id="189" w:author="Shimon" w:date="2021-02-17T10:55:00Z">
        <w:r w:rsidR="000279FA" w:rsidRPr="000279FA">
          <w:rPr>
            <w:rFonts w:cs="David" w:hint="cs"/>
            <w:rtl/>
          </w:rPr>
          <w:t xml:space="preserve">: </w:t>
        </w:r>
      </w:ins>
      <w:del w:id="190" w:author="Shimon" w:date="2021-02-17T10:55:00Z">
        <w:r w:rsidRPr="000279FA" w:rsidDel="000279FA">
          <w:rPr>
            <w:rFonts w:cs="David" w:hint="cs"/>
            <w:rtl/>
            <w:rPrChange w:id="191" w:author="Shimon" w:date="2021-02-16T22:12:00Z">
              <w:rPr>
                <w:rFonts w:cs="David" w:hint="cs"/>
                <w:rtl/>
              </w:rPr>
            </w:rPrChange>
          </w:rPr>
          <w:delText xml:space="preserve"> </w:delText>
        </w:r>
      </w:del>
      <w:r w:rsidR="000279FA">
        <w:rPr>
          <w:rFonts w:cs="David" w:hint="cs"/>
          <w:rtl/>
        </w:rPr>
        <w:t>ב</w:t>
      </w:r>
      <w:r w:rsidR="00743BBB" w:rsidRPr="000279FA">
        <w:rPr>
          <w:rFonts w:cs="David" w:hint="cs"/>
          <w:rtl/>
        </w:rPr>
        <w:t xml:space="preserve">סעיף 2 להשלמת הטיעון </w:t>
      </w:r>
      <w:r w:rsidR="003B467F" w:rsidRPr="000279FA">
        <w:rPr>
          <w:rFonts w:cs="David" w:hint="cs"/>
          <w:rtl/>
        </w:rPr>
        <w:t>כתבו המשיבות</w:t>
      </w:r>
      <w:r w:rsidR="00743BBB" w:rsidRPr="000279FA">
        <w:rPr>
          <w:rFonts w:cs="David" w:hint="cs"/>
          <w:rtl/>
        </w:rPr>
        <w:t xml:space="preserve">, </w:t>
      </w:r>
      <w:del w:id="192" w:author="Shimon" w:date="2021-02-16T16:53:00Z">
        <w:r w:rsidR="00743BBB" w:rsidRPr="000279FA" w:rsidDel="0046420E">
          <w:rPr>
            <w:rFonts w:cs="David" w:hint="cs"/>
            <w:rtl/>
          </w:rPr>
          <w:delText>בשוגג,</w:delText>
        </w:r>
      </w:del>
      <w:ins w:id="193" w:author="Shimon" w:date="2021-02-16T16:53:00Z">
        <w:r w:rsidR="0046420E" w:rsidRPr="000279FA">
          <w:rPr>
            <w:rFonts w:cs="David" w:hint="cs"/>
            <w:rtl/>
          </w:rPr>
          <w:t xml:space="preserve"> </w:t>
        </w:r>
      </w:ins>
      <w:r w:rsidR="004034F1" w:rsidRPr="000279FA">
        <w:rPr>
          <w:rFonts w:cs="David" w:hint="cs"/>
          <w:rtl/>
        </w:rPr>
        <w:t xml:space="preserve"> כי אישור </w:t>
      </w:r>
      <w:proofErr w:type="spellStart"/>
      <w:r w:rsidR="004034F1" w:rsidRPr="000279FA">
        <w:rPr>
          <w:rFonts w:cs="David" w:hint="cs"/>
          <w:rtl/>
        </w:rPr>
        <w:t>ה</w:t>
      </w:r>
      <w:r w:rsidR="00743BBB" w:rsidRPr="000279FA">
        <w:rPr>
          <w:rFonts w:cs="David" w:hint="cs"/>
          <w:rtl/>
        </w:rPr>
        <w:t>נש"מ</w:t>
      </w:r>
      <w:proofErr w:type="spellEnd"/>
      <w:r w:rsidR="00743BBB" w:rsidRPr="000279FA">
        <w:rPr>
          <w:rFonts w:cs="David" w:hint="cs"/>
          <w:rtl/>
        </w:rPr>
        <w:t xml:space="preserve"> הובא לידיעתו של המערער "</w:t>
      </w:r>
      <w:r w:rsidR="00743BBB" w:rsidRPr="000279FA">
        <w:rPr>
          <w:rFonts w:cs="David" w:hint="cs"/>
          <w:i/>
          <w:iCs/>
          <w:rtl/>
        </w:rPr>
        <w:t>ביום 3.12.2012 באמצעות הפקס..."</w:t>
      </w:r>
      <w:ins w:id="194" w:author="Shimon" w:date="2021-02-16T16:56:00Z">
        <w:r w:rsidR="0046420E" w:rsidRPr="000279FA">
          <w:rPr>
            <w:rFonts w:cs="David" w:hint="cs"/>
            <w:rtl/>
          </w:rPr>
          <w:t xml:space="preserve"> </w:t>
        </w:r>
      </w:ins>
      <w:del w:id="195" w:author="Shimon" w:date="2021-02-16T16:53:00Z">
        <w:r w:rsidR="00743BBB" w:rsidRPr="000279FA" w:rsidDel="0046420E">
          <w:rPr>
            <w:rFonts w:cs="David" w:hint="cs"/>
            <w:rtl/>
          </w:rPr>
          <w:delText xml:space="preserve">. </w:delText>
        </w:r>
      </w:del>
      <w:r w:rsidR="003B467F" w:rsidRPr="000279FA">
        <w:rPr>
          <w:rFonts w:cs="David" w:hint="cs"/>
          <w:rtl/>
        </w:rPr>
        <w:t xml:space="preserve">בהמשך מפנות המשיבות למכתבו של המערער מיום 8.1.2013. </w:t>
      </w:r>
      <w:ins w:id="196" w:author="Shimon" w:date="2021-02-17T10:56:00Z">
        <w:r w:rsidR="000279FA" w:rsidRPr="000279FA">
          <w:rPr>
            <w:rFonts w:cs="David" w:hint="cs"/>
            <w:rtl/>
          </w:rPr>
          <w:t xml:space="preserve">על כן נבקש להבהיר את האמור </w:t>
        </w:r>
        <w:r w:rsidR="000279FA" w:rsidRPr="000279FA">
          <w:rPr>
            <w:rFonts w:cs="David" w:hint="cs"/>
            <w:rtl/>
          </w:rPr>
          <w:t>בהם ולחדד את הטענות בהקשר שלעיל</w:t>
        </w:r>
      </w:ins>
      <w:ins w:id="197" w:author="Shimon" w:date="2021-02-17T10:57:00Z">
        <w:r w:rsidR="000279FA" w:rsidRPr="000279FA">
          <w:rPr>
            <w:rFonts w:cs="David" w:hint="cs"/>
            <w:rtl/>
          </w:rPr>
          <w:t>:</w:t>
        </w:r>
      </w:ins>
      <w:ins w:id="198" w:author="Shimon" w:date="2021-02-17T10:56:00Z">
        <w:r w:rsidR="000279FA" w:rsidRPr="000279FA">
          <w:rPr>
            <w:rFonts w:cs="David" w:hint="cs"/>
            <w:rtl/>
          </w:rPr>
          <w:t xml:space="preserve">  </w:t>
        </w:r>
      </w:ins>
    </w:p>
    <w:p w:rsidR="003B467F" w:rsidRDefault="003B467F" w:rsidP="006E1C75">
      <w:pPr>
        <w:numPr>
          <w:ilvl w:val="1"/>
          <w:numId w:val="1"/>
        </w:numPr>
        <w:tabs>
          <w:tab w:val="clear" w:pos="792"/>
          <w:tab w:val="left" w:pos="1214"/>
        </w:tabs>
        <w:spacing w:after="200" w:line="360" w:lineRule="auto"/>
        <w:ind w:left="1214" w:hanging="612"/>
        <w:jc w:val="both"/>
        <w:rPr>
          <w:rFonts w:cs="David"/>
        </w:rPr>
        <w:pPrChange w:id="199" w:author="Shimon" w:date="2021-02-17T11:04:00Z">
          <w:pPr>
            <w:numPr>
              <w:ilvl w:val="1"/>
              <w:numId w:val="1"/>
            </w:numPr>
            <w:tabs>
              <w:tab w:val="left" w:pos="1214"/>
            </w:tabs>
            <w:spacing w:after="200" w:line="360" w:lineRule="auto"/>
            <w:ind w:left="1214" w:hanging="612"/>
            <w:jc w:val="both"/>
          </w:pPr>
        </w:pPrChange>
      </w:pPr>
      <w:del w:id="200" w:author="Shimon" w:date="2021-02-16T18:14:00Z">
        <w:r w:rsidRPr="00E241BF" w:rsidDel="00814CD9">
          <w:rPr>
            <w:rFonts w:cs="David" w:hint="cs"/>
            <w:u w:val="single"/>
            <w:rtl/>
          </w:rPr>
          <w:delText>ראשית</w:delText>
        </w:r>
        <w:r w:rsidDel="00814CD9">
          <w:rPr>
            <w:rFonts w:cs="David" w:hint="cs"/>
            <w:rtl/>
          </w:rPr>
          <w:delText>, וכאמור לעיל,</w:delText>
        </w:r>
      </w:del>
      <w:r>
        <w:rPr>
          <w:rFonts w:cs="David" w:hint="cs"/>
          <w:rtl/>
        </w:rPr>
        <w:t xml:space="preserve"> המשיבות אינן מדייקות</w:t>
      </w:r>
      <w:ins w:id="201" w:author="Shimon" w:date="2021-02-16T17:09:00Z">
        <w:r w:rsidR="002579E9">
          <w:rPr>
            <w:rFonts w:cs="David" w:hint="cs"/>
            <w:rtl/>
          </w:rPr>
          <w:t xml:space="preserve">: </w:t>
        </w:r>
      </w:ins>
      <w:r>
        <w:rPr>
          <w:rFonts w:cs="David" w:hint="cs"/>
          <w:rtl/>
        </w:rPr>
        <w:t xml:space="preserve"> </w:t>
      </w:r>
      <w:ins w:id="202" w:author="Shimon" w:date="2021-02-16T17:04:00Z">
        <w:r w:rsidR="00F82F37">
          <w:rPr>
            <w:rFonts w:cs="David" w:hint="cs"/>
            <w:rtl/>
          </w:rPr>
          <w:t xml:space="preserve">בדיון מ-20.1.21 הובהר שהנחיות </w:t>
        </w:r>
        <w:proofErr w:type="spellStart"/>
        <w:r w:rsidR="00F82F37">
          <w:rPr>
            <w:rFonts w:cs="David" w:hint="cs"/>
            <w:rtl/>
          </w:rPr>
          <w:t>ה</w:t>
        </w:r>
      </w:ins>
      <w:ins w:id="203" w:author="Shimon" w:date="2021-02-16T17:05:00Z">
        <w:r w:rsidR="00F82F37">
          <w:rPr>
            <w:rFonts w:cs="David" w:hint="cs"/>
            <w:rtl/>
          </w:rPr>
          <w:t>נש"מ</w:t>
        </w:r>
        <w:proofErr w:type="spellEnd"/>
        <w:r w:rsidR="00F82F37">
          <w:rPr>
            <w:rFonts w:cs="David" w:hint="cs"/>
            <w:rtl/>
          </w:rPr>
          <w:t xml:space="preserve"> </w:t>
        </w:r>
        <w:r w:rsidR="00F82F37" w:rsidRPr="00CD4C59">
          <w:rPr>
            <w:rFonts w:cs="David" w:hint="cs"/>
            <w:b/>
            <w:bCs/>
            <w:rtl/>
            <w:rPrChange w:id="204" w:author="Shimon" w:date="2021-02-16T18:21:00Z">
              <w:rPr>
                <w:rFonts w:cs="David" w:hint="cs"/>
                <w:rtl/>
              </w:rPr>
            </w:rPrChange>
          </w:rPr>
          <w:t xml:space="preserve">נשלחו </w:t>
        </w:r>
      </w:ins>
      <w:ins w:id="205" w:author="Shimon" w:date="2021-02-16T19:04:00Z">
        <w:r w:rsidR="002D7898">
          <w:rPr>
            <w:rFonts w:cs="David" w:hint="cs"/>
            <w:b/>
            <w:bCs/>
            <w:rtl/>
          </w:rPr>
          <w:t>ל</w:t>
        </w:r>
      </w:ins>
      <w:ins w:id="206" w:author="Shimon" w:date="2021-02-16T17:04:00Z">
        <w:r w:rsidR="00CD4C59">
          <w:rPr>
            <w:rFonts w:cs="David" w:hint="cs"/>
            <w:b/>
            <w:bCs/>
            <w:rtl/>
            <w:rPrChange w:id="207" w:author="Shimon" w:date="2021-02-16T18:21:00Z">
              <w:rPr>
                <w:rFonts w:cs="David" w:hint="cs"/>
                <w:b/>
                <w:bCs/>
                <w:rtl/>
              </w:rPr>
            </w:rPrChange>
          </w:rPr>
          <w:t>פקס</w:t>
        </w:r>
      </w:ins>
      <w:ins w:id="208" w:author="Shimon" w:date="2021-02-16T18:22:00Z">
        <w:r w:rsidR="00CD4C59">
          <w:rPr>
            <w:rFonts w:cs="David" w:hint="cs"/>
            <w:b/>
            <w:bCs/>
            <w:rtl/>
          </w:rPr>
          <w:t xml:space="preserve"> </w:t>
        </w:r>
      </w:ins>
      <w:ins w:id="209" w:author="Shimon" w:date="2021-02-16T19:05:00Z">
        <w:r w:rsidR="002D7898">
          <w:rPr>
            <w:rFonts w:cs="David" w:hint="cs"/>
            <w:b/>
            <w:bCs/>
            <w:rtl/>
          </w:rPr>
          <w:t>מספר</w:t>
        </w:r>
        <w:r w:rsidR="002D7898" w:rsidRPr="002D7898">
          <w:rPr>
            <w:rFonts w:ascii="David" w:hAnsi="David" w:cs="David"/>
            <w:rtl/>
          </w:rPr>
          <w:t xml:space="preserve"> </w:t>
        </w:r>
        <w:r w:rsidR="002D7898">
          <w:rPr>
            <w:rFonts w:ascii="David" w:hAnsi="David" w:cs="David"/>
            <w:rtl/>
          </w:rPr>
          <w:t>5695394</w:t>
        </w:r>
        <w:r w:rsidR="002D7898">
          <w:rPr>
            <w:rFonts w:cs="David" w:hint="cs"/>
            <w:b/>
            <w:bCs/>
            <w:rtl/>
          </w:rPr>
          <w:t xml:space="preserve"> ש</w:t>
        </w:r>
      </w:ins>
      <w:ins w:id="210" w:author="Shimon" w:date="2021-02-16T17:05:00Z">
        <w:r w:rsidR="00F82F37" w:rsidRPr="00CD4C59">
          <w:rPr>
            <w:rFonts w:cs="David" w:hint="cs"/>
            <w:b/>
            <w:bCs/>
            <w:rtl/>
            <w:rPrChange w:id="211" w:author="Shimon" w:date="2021-02-16T18:21:00Z">
              <w:rPr>
                <w:rFonts w:cs="David" w:hint="cs"/>
                <w:rtl/>
              </w:rPr>
            </w:rPrChange>
          </w:rPr>
          <w:t>ל</w:t>
        </w:r>
      </w:ins>
      <w:ins w:id="212" w:author="Shimon" w:date="2021-02-16T19:05:00Z">
        <w:r w:rsidR="002D7898">
          <w:rPr>
            <w:rFonts w:cs="David" w:hint="cs"/>
            <w:b/>
            <w:bCs/>
            <w:rtl/>
          </w:rPr>
          <w:t xml:space="preserve"> </w:t>
        </w:r>
      </w:ins>
      <w:proofErr w:type="spellStart"/>
      <w:ins w:id="213" w:author="Shimon" w:date="2021-02-16T17:04:00Z">
        <w:r w:rsidR="00F82F37" w:rsidRPr="00CD4C59">
          <w:rPr>
            <w:rFonts w:cs="David" w:hint="cs"/>
            <w:b/>
            <w:bCs/>
            <w:rtl/>
            <w:rPrChange w:id="214" w:author="Shimon" w:date="2021-02-16T18:21:00Z">
              <w:rPr>
                <w:rFonts w:cs="David" w:hint="cs"/>
                <w:rtl/>
              </w:rPr>
            </w:rPrChange>
          </w:rPr>
          <w:t>מינהל</w:t>
        </w:r>
        <w:proofErr w:type="spellEnd"/>
        <w:r w:rsidR="00F82F37" w:rsidRPr="00CD4C59">
          <w:rPr>
            <w:rFonts w:cs="David" w:hint="cs"/>
            <w:b/>
            <w:bCs/>
            <w:rtl/>
            <w:rPrChange w:id="215" w:author="Shimon" w:date="2021-02-16T18:21:00Z">
              <w:rPr>
                <w:rFonts w:cs="David" w:hint="cs"/>
                <w:rtl/>
              </w:rPr>
            </w:rPrChange>
          </w:rPr>
          <w:t xml:space="preserve"> </w:t>
        </w:r>
        <w:proofErr w:type="spellStart"/>
        <w:r w:rsidR="00F82F37" w:rsidRPr="00CD4C59">
          <w:rPr>
            <w:rFonts w:cs="David" w:hint="cs"/>
            <w:b/>
            <w:bCs/>
            <w:rtl/>
            <w:rPrChange w:id="216" w:author="Shimon" w:date="2021-02-16T18:21:00Z">
              <w:rPr>
                <w:rFonts w:cs="David" w:hint="cs"/>
                <w:rtl/>
              </w:rPr>
            </w:rPrChange>
          </w:rPr>
          <w:t>הגימלאות</w:t>
        </w:r>
        <w:proofErr w:type="spellEnd"/>
        <w:r w:rsidR="00F82F37">
          <w:rPr>
            <w:rFonts w:cs="David" w:hint="cs"/>
            <w:rtl/>
          </w:rPr>
          <w:t xml:space="preserve"> ולא</w:t>
        </w:r>
      </w:ins>
      <w:ins w:id="217" w:author="Shimon" w:date="2021-02-16T17:06:00Z">
        <w:r w:rsidR="00F82F37">
          <w:rPr>
            <w:rFonts w:cs="David" w:hint="cs"/>
            <w:rtl/>
          </w:rPr>
          <w:t xml:space="preserve"> אל המערער</w:t>
        </w:r>
      </w:ins>
      <w:ins w:id="218" w:author="Shimon" w:date="2021-02-16T18:17:00Z">
        <w:r w:rsidR="00814CD9">
          <w:rPr>
            <w:rFonts w:cs="David" w:hint="cs"/>
            <w:rtl/>
          </w:rPr>
          <w:t xml:space="preserve">. </w:t>
        </w:r>
      </w:ins>
      <w:del w:id="219" w:author="Shimon" w:date="2021-02-16T18:17:00Z">
        <w:r w:rsidDel="00814CD9">
          <w:rPr>
            <w:rFonts w:cs="David" w:hint="cs"/>
            <w:rtl/>
          </w:rPr>
          <w:delText>ש</w:delText>
        </w:r>
      </w:del>
      <w:del w:id="220" w:author="Shimon" w:date="2021-02-16T17:06:00Z">
        <w:r w:rsidDel="00F82F37">
          <w:rPr>
            <w:rFonts w:cs="David" w:hint="cs"/>
            <w:rtl/>
          </w:rPr>
          <w:delText xml:space="preserve">כן </w:delText>
        </w:r>
      </w:del>
      <w:ins w:id="221" w:author="Shimon" w:date="2021-02-16T18:17:00Z">
        <w:r w:rsidR="00CD4C59">
          <w:rPr>
            <w:rFonts w:cs="David" w:hint="cs"/>
            <w:rtl/>
          </w:rPr>
          <w:t xml:space="preserve">גם </w:t>
        </w:r>
      </w:ins>
      <w:r w:rsidR="006E1C75">
        <w:rPr>
          <w:rFonts w:cs="David" w:hint="cs"/>
          <w:rtl/>
        </w:rPr>
        <w:t xml:space="preserve"> </w:t>
      </w:r>
      <w:ins w:id="222" w:author="Shimon" w:date="2021-02-17T10:59:00Z">
        <w:r w:rsidR="006E1C75">
          <w:rPr>
            <w:rFonts w:cs="David" w:hint="cs"/>
            <w:rtl/>
          </w:rPr>
          <w:t>ה</w:t>
        </w:r>
      </w:ins>
      <w:ins w:id="223" w:author="Shimon" w:date="2021-02-16T18:22:00Z">
        <w:r w:rsidR="00CD4C59">
          <w:rPr>
            <w:rFonts w:cs="David" w:hint="cs"/>
            <w:rtl/>
          </w:rPr>
          <w:t>"</w:t>
        </w:r>
      </w:ins>
      <w:ins w:id="224" w:author="Shimon" w:date="2021-02-16T18:18:00Z">
        <w:r w:rsidR="00CD4C59">
          <w:rPr>
            <w:rFonts w:cs="David" w:hint="cs"/>
            <w:rtl/>
          </w:rPr>
          <w:t>סימוכין</w:t>
        </w:r>
      </w:ins>
      <w:ins w:id="225" w:author="Shimon" w:date="2021-02-16T18:22:00Z">
        <w:r w:rsidR="00CD4C59">
          <w:rPr>
            <w:rFonts w:cs="David" w:hint="cs"/>
            <w:rtl/>
          </w:rPr>
          <w:t>"</w:t>
        </w:r>
      </w:ins>
      <w:ins w:id="226" w:author="Shimon" w:date="2021-02-16T18:18:00Z">
        <w:r w:rsidR="00CD4C59">
          <w:rPr>
            <w:rFonts w:cs="David" w:hint="cs"/>
            <w:rtl/>
          </w:rPr>
          <w:t xml:space="preserve"> </w:t>
        </w:r>
      </w:ins>
      <w:ins w:id="227" w:author="Shimon" w:date="2021-02-16T18:23:00Z">
        <w:r w:rsidR="00CD4C59">
          <w:rPr>
            <w:rFonts w:cs="David" w:hint="cs"/>
            <w:rtl/>
          </w:rPr>
          <w:t>ש</w:t>
        </w:r>
      </w:ins>
      <w:ins w:id="228" w:author="Shimon" w:date="2021-02-16T18:18:00Z">
        <w:r w:rsidR="00CD4C59">
          <w:rPr>
            <w:rFonts w:cs="David" w:hint="cs"/>
            <w:rtl/>
          </w:rPr>
          <w:t xml:space="preserve">בראש </w:t>
        </w:r>
      </w:ins>
      <w:ins w:id="229" w:author="Shimon" w:date="2021-02-16T18:17:00Z">
        <w:r w:rsidR="00814CD9">
          <w:rPr>
            <w:rFonts w:cs="David" w:hint="cs"/>
            <w:rtl/>
          </w:rPr>
          <w:t xml:space="preserve">מכתב </w:t>
        </w:r>
      </w:ins>
      <w:r>
        <w:rPr>
          <w:rFonts w:cs="David" w:hint="cs"/>
          <w:rtl/>
        </w:rPr>
        <w:t xml:space="preserve">המערער </w:t>
      </w:r>
      <w:ins w:id="230" w:author="Shimon" w:date="2021-02-16T18:18:00Z">
        <w:r w:rsidR="00CD4C59">
          <w:rPr>
            <w:rFonts w:cs="David" w:hint="cs"/>
            <w:rtl/>
          </w:rPr>
          <w:t xml:space="preserve">מיום 8.1.2013 </w:t>
        </w:r>
      </w:ins>
      <w:ins w:id="231" w:author="Shimon" w:date="2021-02-16T19:07:00Z">
        <w:r w:rsidR="002D7898">
          <w:rPr>
            <w:rFonts w:cs="David" w:hint="cs"/>
            <w:rtl/>
          </w:rPr>
          <w:t xml:space="preserve"> </w:t>
        </w:r>
      </w:ins>
      <w:ins w:id="232" w:author="Shimon" w:date="2021-02-16T18:24:00Z">
        <w:r w:rsidR="00CD4C59">
          <w:rPr>
            <w:rFonts w:cs="David" w:hint="cs"/>
            <w:rtl/>
          </w:rPr>
          <w:t xml:space="preserve"> </w:t>
        </w:r>
      </w:ins>
      <w:ins w:id="233" w:author="Shimon" w:date="2021-02-17T10:59:00Z">
        <w:r w:rsidR="006E1C75">
          <w:rPr>
            <w:rFonts w:cs="David" w:hint="cs"/>
            <w:rtl/>
          </w:rPr>
          <w:t xml:space="preserve">מצוין </w:t>
        </w:r>
      </w:ins>
      <w:ins w:id="234" w:author="Shimon" w:date="2021-02-16T19:07:00Z">
        <w:r w:rsidR="002D7898">
          <w:rPr>
            <w:rFonts w:cs="David" w:hint="cs"/>
            <w:rtl/>
          </w:rPr>
          <w:t xml:space="preserve">במפורש </w:t>
        </w:r>
      </w:ins>
      <w:del w:id="235" w:author="Shimon" w:date="2021-02-16T16:58:00Z">
        <w:r w:rsidDel="00F82F37">
          <w:rPr>
            <w:rFonts w:cs="David" w:hint="cs"/>
            <w:rtl/>
          </w:rPr>
          <w:delText xml:space="preserve">לא טען </w:delText>
        </w:r>
      </w:del>
      <w:del w:id="236" w:author="Shimon" w:date="2021-02-16T18:19:00Z">
        <w:r w:rsidDel="00CD4C59">
          <w:rPr>
            <w:rFonts w:cs="David" w:hint="cs"/>
            <w:rtl/>
          </w:rPr>
          <w:delText>ש</w:delText>
        </w:r>
      </w:del>
      <w:del w:id="237" w:author="Shimon" w:date="2021-02-16T17:08:00Z">
        <w:r w:rsidDel="002579E9">
          <w:rPr>
            <w:rFonts w:cs="David" w:hint="cs"/>
            <w:rtl/>
          </w:rPr>
          <w:delText xml:space="preserve">הוא </w:delText>
        </w:r>
      </w:del>
      <w:del w:id="238" w:author="Shimon" w:date="2021-02-16T16:59:00Z">
        <w:r w:rsidDel="00F82F37">
          <w:rPr>
            <w:rFonts w:cs="David" w:hint="cs"/>
            <w:rtl/>
          </w:rPr>
          <w:delText xml:space="preserve">זה </w:delText>
        </w:r>
      </w:del>
      <w:ins w:id="239" w:author="Shimon" w:date="2021-02-16T17:07:00Z">
        <w:r w:rsidR="00F82F37">
          <w:rPr>
            <w:rFonts w:cs="David" w:hint="cs"/>
            <w:rtl/>
          </w:rPr>
          <w:t xml:space="preserve">מכתב ההנחיות של </w:t>
        </w:r>
        <w:proofErr w:type="spellStart"/>
        <w:r w:rsidR="00F82F37">
          <w:rPr>
            <w:rFonts w:cs="David" w:hint="cs"/>
            <w:rtl/>
          </w:rPr>
          <w:t>נש"מ</w:t>
        </w:r>
        <w:proofErr w:type="spellEnd"/>
        <w:r w:rsidR="00F82F37">
          <w:rPr>
            <w:rFonts w:cs="David" w:hint="cs"/>
            <w:rtl/>
          </w:rPr>
          <w:t xml:space="preserve"> </w:t>
        </w:r>
      </w:ins>
      <w:ins w:id="240" w:author="Shimon" w:date="2021-02-16T17:10:00Z">
        <w:r w:rsidR="002579E9" w:rsidRPr="006B24CA">
          <w:rPr>
            <w:rFonts w:cs="David" w:hint="cs"/>
            <w:rtl/>
          </w:rPr>
          <w:t>"</w:t>
        </w:r>
        <w:r w:rsidR="002579E9" w:rsidRPr="006B24CA">
          <w:rPr>
            <w:rFonts w:cs="David"/>
            <w:rtl/>
          </w:rPr>
          <w:t xml:space="preserve">אל גב' ח. שורץ </w:t>
        </w:r>
        <w:proofErr w:type="spellStart"/>
        <w:r w:rsidR="002579E9" w:rsidRPr="006B24CA">
          <w:rPr>
            <w:rFonts w:cs="David"/>
            <w:rtl/>
          </w:rPr>
          <w:t>במינהל</w:t>
        </w:r>
        <w:proofErr w:type="spellEnd"/>
        <w:r w:rsidR="002579E9" w:rsidRPr="006B24CA">
          <w:rPr>
            <w:rFonts w:cs="David"/>
            <w:rtl/>
          </w:rPr>
          <w:t xml:space="preserve"> </w:t>
        </w:r>
        <w:proofErr w:type="spellStart"/>
        <w:r w:rsidR="002579E9" w:rsidRPr="006B24CA">
          <w:rPr>
            <w:rFonts w:cs="David"/>
            <w:rtl/>
          </w:rPr>
          <w:t>הגימלאות</w:t>
        </w:r>
        <w:proofErr w:type="spellEnd"/>
        <w:r w:rsidR="002579E9" w:rsidRPr="006B24CA">
          <w:rPr>
            <w:rFonts w:cs="David"/>
            <w:rtl/>
          </w:rPr>
          <w:t xml:space="preserve"> </w:t>
        </w:r>
        <w:r w:rsidR="002579E9" w:rsidRPr="006B24CA">
          <w:rPr>
            <w:rFonts w:cs="David"/>
            <w:rtl/>
          </w:rPr>
          <w:lastRenderedPageBreak/>
          <w:t xml:space="preserve">(נושא תאריך 21.8.12 </w:t>
        </w:r>
      </w:ins>
      <w:ins w:id="241" w:author="Shimon" w:date="2021-02-16T18:26:00Z">
        <w:r w:rsidR="00CD4C59" w:rsidRPr="006B24CA">
          <w:rPr>
            <w:rFonts w:cs="David" w:hint="cs"/>
            <w:rtl/>
          </w:rPr>
          <w:t xml:space="preserve">אך </w:t>
        </w:r>
      </w:ins>
      <w:ins w:id="242" w:author="Shimon" w:date="2021-02-16T17:10:00Z">
        <w:r w:rsidR="002579E9" w:rsidRPr="006B24CA">
          <w:rPr>
            <w:rFonts w:cs="David"/>
            <w:rtl/>
          </w:rPr>
          <w:t xml:space="preserve">נשלח </w:t>
        </w:r>
      </w:ins>
      <w:ins w:id="243" w:author="Shimon" w:date="2021-02-16T17:11:00Z">
        <w:r w:rsidR="002579E9" w:rsidRPr="006B24CA">
          <w:rPr>
            <w:rFonts w:cs="David" w:hint="cs"/>
            <w:rtl/>
          </w:rPr>
          <w:t xml:space="preserve">אליה </w:t>
        </w:r>
      </w:ins>
      <w:ins w:id="244" w:author="Shimon" w:date="2021-02-16T17:10:00Z">
        <w:r w:rsidR="002579E9" w:rsidRPr="006B24CA">
          <w:rPr>
            <w:rFonts w:cs="David"/>
            <w:rtl/>
          </w:rPr>
          <w:t>בפקס רק ב-3.12.12</w:t>
        </w:r>
      </w:ins>
      <w:ins w:id="245" w:author="Shimon" w:date="2021-02-16T19:10:00Z">
        <w:r w:rsidR="004A2A0C" w:rsidRPr="006B24CA">
          <w:rPr>
            <w:rFonts w:cs="David" w:hint="cs"/>
            <w:rtl/>
          </w:rPr>
          <w:t>..."</w:t>
        </w:r>
      </w:ins>
      <w:ins w:id="246" w:author="Shimon" w:date="2021-02-16T17:12:00Z">
        <w:r w:rsidR="002579E9" w:rsidRPr="006B24CA">
          <w:rPr>
            <w:rFonts w:cs="David" w:hint="cs"/>
            <w:rtl/>
          </w:rPr>
          <w:t>,</w:t>
        </w:r>
        <w:r w:rsidR="002579E9">
          <w:rPr>
            <w:rFonts w:cs="David" w:hint="cs"/>
            <w:rtl/>
          </w:rPr>
          <w:t xml:space="preserve"> </w:t>
        </w:r>
      </w:ins>
      <w:ins w:id="247" w:author="Shimon" w:date="2021-02-16T17:11:00Z">
        <w:r w:rsidR="002579E9">
          <w:rPr>
            <w:rFonts w:cs="David" w:hint="cs"/>
            <w:rtl/>
          </w:rPr>
          <w:t xml:space="preserve">ובהמשך </w:t>
        </w:r>
      </w:ins>
      <w:del w:id="248" w:author="Shimon" w:date="2021-02-16T17:11:00Z">
        <w:r w:rsidDel="002579E9">
          <w:rPr>
            <w:rFonts w:cs="David" w:hint="cs"/>
            <w:rtl/>
          </w:rPr>
          <w:delText>שקיבל את אישור נש"מ באמצעות</w:delText>
        </w:r>
      </w:del>
      <w:del w:id="249" w:author="Shimon" w:date="2021-02-16T17:12:00Z">
        <w:r w:rsidDel="002579E9">
          <w:rPr>
            <w:rFonts w:cs="David" w:hint="cs"/>
            <w:rtl/>
          </w:rPr>
          <w:delText xml:space="preserve"> פקסימיליה, אלא שהאישור נשלח באמצעות הפקסימיליה למינהל הגימלאות רק ביום 3.12.2012</w:delText>
        </w:r>
      </w:del>
      <w:ins w:id="250" w:author="Shimon" w:date="2021-02-16T17:12:00Z">
        <w:r w:rsidR="002579E9">
          <w:rPr>
            <w:rFonts w:cs="David" w:hint="cs"/>
            <w:rtl/>
          </w:rPr>
          <w:t xml:space="preserve"> כותב המערער </w:t>
        </w:r>
      </w:ins>
      <w:del w:id="251" w:author="Shimon" w:date="2021-02-16T17:13:00Z">
        <w:r w:rsidDel="002579E9">
          <w:rPr>
            <w:rFonts w:cs="David" w:hint="cs"/>
            <w:rtl/>
          </w:rPr>
          <w:delText xml:space="preserve"> ו</w:delText>
        </w:r>
      </w:del>
      <w:r>
        <w:rPr>
          <w:rFonts w:cs="David" w:hint="cs"/>
          <w:rtl/>
        </w:rPr>
        <w:t>כי הוא</w:t>
      </w:r>
      <w:del w:id="252" w:author="Shimon" w:date="2021-02-16T17:14:00Z">
        <w:r w:rsidDel="002579E9">
          <w:rPr>
            <w:rFonts w:cs="David" w:hint="cs"/>
            <w:rtl/>
          </w:rPr>
          <w:delText xml:space="preserve"> </w:delText>
        </w:r>
      </w:del>
      <w:ins w:id="253" w:author="Shimon" w:date="2021-02-16T17:13:00Z">
        <w:r w:rsidR="002579E9">
          <w:rPr>
            <w:rFonts w:cs="David" w:hint="cs"/>
            <w:rtl/>
          </w:rPr>
          <w:t xml:space="preserve"> </w:t>
        </w:r>
      </w:ins>
      <w:r>
        <w:rPr>
          <w:rFonts w:cs="David" w:hint="cs"/>
          <w:rtl/>
        </w:rPr>
        <w:t>קיבל</w:t>
      </w:r>
      <w:del w:id="254" w:author="Shimon" w:date="2021-02-16T18:30:00Z">
        <w:r w:rsidDel="009D5C13">
          <w:rPr>
            <w:rFonts w:cs="David" w:hint="cs"/>
            <w:rtl/>
          </w:rPr>
          <w:delText xml:space="preserve"> א</w:delText>
        </w:r>
      </w:del>
      <w:ins w:id="255" w:author="Shimon" w:date="2021-02-16T18:30:00Z">
        <w:r w:rsidR="009D5C13">
          <w:rPr>
            <w:rFonts w:cs="David" w:hint="cs"/>
            <w:rtl/>
          </w:rPr>
          <w:t xml:space="preserve"> את </w:t>
        </w:r>
      </w:ins>
      <w:ins w:id="256" w:author="Shimon" w:date="2021-02-16T18:21:00Z">
        <w:r w:rsidR="009D5C13">
          <w:rPr>
            <w:rFonts w:cs="David" w:hint="cs"/>
            <w:rtl/>
          </w:rPr>
          <w:t xml:space="preserve">העתק </w:t>
        </w:r>
      </w:ins>
      <w:ins w:id="257" w:author="Shimon" w:date="2021-02-16T18:20:00Z">
        <w:r w:rsidR="00CD4C59">
          <w:rPr>
            <w:rFonts w:cs="David" w:hint="cs"/>
            <w:rtl/>
          </w:rPr>
          <w:t xml:space="preserve">מכתב </w:t>
        </w:r>
        <w:proofErr w:type="spellStart"/>
        <w:r w:rsidR="00CD4C59">
          <w:rPr>
            <w:rFonts w:cs="David" w:hint="cs"/>
            <w:rtl/>
          </w:rPr>
          <w:t>הנש</w:t>
        </w:r>
      </w:ins>
      <w:ins w:id="258" w:author="Shimon" w:date="2021-02-16T18:21:00Z">
        <w:r w:rsidR="00CD4C59">
          <w:rPr>
            <w:rFonts w:cs="David" w:hint="cs"/>
            <w:rtl/>
          </w:rPr>
          <w:t>"מ</w:t>
        </w:r>
        <w:proofErr w:type="spellEnd"/>
        <w:r w:rsidR="00CD4C59">
          <w:rPr>
            <w:rFonts w:cs="David" w:hint="cs"/>
            <w:rtl/>
          </w:rPr>
          <w:t xml:space="preserve"> </w:t>
        </w:r>
      </w:ins>
      <w:ins w:id="259" w:author="Shimon" w:date="2021-02-16T18:30:00Z">
        <w:r w:rsidR="009D5C13">
          <w:rPr>
            <w:rFonts w:cs="David" w:hint="cs"/>
            <w:rtl/>
          </w:rPr>
          <w:t>(</w:t>
        </w:r>
      </w:ins>
      <w:ins w:id="260" w:author="Shimon" w:date="2021-02-16T18:31:00Z">
        <w:r w:rsidR="009D5C13">
          <w:rPr>
            <w:rFonts w:cs="David" w:hint="cs"/>
            <w:rtl/>
          </w:rPr>
          <w:t xml:space="preserve">שעליו מודפס </w:t>
        </w:r>
      </w:ins>
      <w:ins w:id="261" w:author="Shimon" w:date="2021-02-16T19:10:00Z">
        <w:r w:rsidR="004A2A0C">
          <w:rPr>
            <w:rFonts w:cs="David" w:hint="cs"/>
            <w:rtl/>
          </w:rPr>
          <w:t>ש</w:t>
        </w:r>
      </w:ins>
      <w:ins w:id="262" w:author="Shimon" w:date="2021-02-16T18:32:00Z">
        <w:r w:rsidR="009D5C13">
          <w:rPr>
            <w:rFonts w:cs="David" w:hint="cs"/>
            <w:rtl/>
          </w:rPr>
          <w:t>נשלח ל</w:t>
        </w:r>
      </w:ins>
      <w:ins w:id="263" w:author="Shimon" w:date="2021-02-16T18:31:00Z">
        <w:r w:rsidR="009D5C13">
          <w:rPr>
            <w:rFonts w:cs="David" w:hint="cs"/>
            <w:rtl/>
          </w:rPr>
          <w:t xml:space="preserve">פקס </w:t>
        </w:r>
      </w:ins>
      <w:ins w:id="264" w:author="Shimon" w:date="2021-02-16T18:32:00Z">
        <w:r w:rsidR="009D5C13">
          <w:rPr>
            <w:rFonts w:cs="David" w:hint="cs"/>
            <w:rtl/>
          </w:rPr>
          <w:t xml:space="preserve">של </w:t>
        </w:r>
      </w:ins>
      <w:proofErr w:type="spellStart"/>
      <w:ins w:id="265" w:author="Shimon" w:date="2021-02-16T18:31:00Z">
        <w:r w:rsidR="009D5C13">
          <w:rPr>
            <w:rFonts w:cs="David" w:hint="cs"/>
            <w:rtl/>
          </w:rPr>
          <w:t>מינהלת</w:t>
        </w:r>
        <w:proofErr w:type="spellEnd"/>
        <w:r w:rsidR="009D5C13">
          <w:rPr>
            <w:rFonts w:cs="David" w:hint="cs"/>
            <w:rtl/>
          </w:rPr>
          <w:t xml:space="preserve"> </w:t>
        </w:r>
        <w:proofErr w:type="spellStart"/>
        <w:r w:rsidR="009D5C13">
          <w:rPr>
            <w:rFonts w:cs="David" w:hint="cs"/>
            <w:rtl/>
          </w:rPr>
          <w:t>הגימלאות</w:t>
        </w:r>
      </w:ins>
      <w:proofErr w:type="spellEnd"/>
      <w:ins w:id="266" w:author="Shimon" w:date="2021-02-16T18:32:00Z">
        <w:r w:rsidR="009D5C13">
          <w:rPr>
            <w:rFonts w:cs="David" w:hint="cs"/>
            <w:rtl/>
          </w:rPr>
          <w:t>)</w:t>
        </w:r>
      </w:ins>
      <w:del w:id="267" w:author="Shimon" w:date="2021-02-16T18:20:00Z">
        <w:r w:rsidDel="00CD4C59">
          <w:rPr>
            <w:rFonts w:cs="David" w:hint="cs"/>
            <w:rtl/>
          </w:rPr>
          <w:delText>ותו</w:delText>
        </w:r>
      </w:del>
      <w:r>
        <w:rPr>
          <w:rFonts w:cs="David" w:hint="cs"/>
          <w:rtl/>
        </w:rPr>
        <w:t xml:space="preserve"> </w:t>
      </w:r>
      <w:r>
        <w:rPr>
          <w:rFonts w:cs="David"/>
          <w:rtl/>
        </w:rPr>
        <w:t>–</w:t>
      </w:r>
      <w:r>
        <w:rPr>
          <w:rFonts w:cs="David" w:hint="cs"/>
          <w:rtl/>
        </w:rPr>
        <w:t xml:space="preserve"> "</w:t>
      </w:r>
      <w:r w:rsidRPr="003B467F">
        <w:rPr>
          <w:rFonts w:cs="David" w:hint="cs"/>
          <w:i/>
          <w:iCs/>
          <w:rtl/>
        </w:rPr>
        <w:t xml:space="preserve">בימים אלו לבקשתי </w:t>
      </w:r>
      <w:r w:rsidRPr="006E1C75">
        <w:rPr>
          <w:rFonts w:cs="David" w:hint="cs"/>
          <w:b/>
          <w:bCs/>
          <w:i/>
          <w:iCs/>
          <w:u w:val="single"/>
          <w:rtl/>
          <w:rPrChange w:id="268" w:author="Shimon" w:date="2021-02-17T11:00:00Z">
            <w:rPr>
              <w:rFonts w:cs="David" w:hint="cs"/>
              <w:i/>
              <w:iCs/>
              <w:rtl/>
            </w:rPr>
          </w:rPrChange>
        </w:rPr>
        <w:t xml:space="preserve">ממנהל </w:t>
      </w:r>
      <w:proofErr w:type="spellStart"/>
      <w:r w:rsidRPr="006E1C75">
        <w:rPr>
          <w:rFonts w:cs="David" w:hint="cs"/>
          <w:b/>
          <w:bCs/>
          <w:i/>
          <w:iCs/>
          <w:u w:val="single"/>
          <w:rtl/>
          <w:rPrChange w:id="269" w:author="Shimon" w:date="2021-02-17T11:00:00Z">
            <w:rPr>
              <w:rFonts w:cs="David" w:hint="cs"/>
              <w:i/>
              <w:iCs/>
              <w:rtl/>
            </w:rPr>
          </w:rPrChange>
        </w:rPr>
        <w:t>הגימלאות</w:t>
      </w:r>
      <w:proofErr w:type="spellEnd"/>
      <w:r>
        <w:rPr>
          <w:rFonts w:cs="David" w:hint="cs"/>
          <w:rtl/>
        </w:rPr>
        <w:t xml:space="preserve">". </w:t>
      </w:r>
      <w:ins w:id="270" w:author="Shimon" w:date="2021-02-17T11:01:00Z">
        <w:r w:rsidR="006E1C75">
          <w:rPr>
            <w:rFonts w:cs="David" w:hint="cs"/>
            <w:rtl/>
          </w:rPr>
          <w:t>(כשפנה אליהם</w:t>
        </w:r>
      </w:ins>
      <w:ins w:id="271" w:author="Shimon" w:date="2021-02-17T11:04:00Z">
        <w:r w:rsidR="006E1C75">
          <w:rPr>
            <w:rFonts w:cs="David" w:hint="cs"/>
            <w:rtl/>
          </w:rPr>
          <w:t xml:space="preserve">, כאמור לעיל </w:t>
        </w:r>
      </w:ins>
      <w:ins w:id="272" w:author="Shimon" w:date="2021-02-17T11:01:00Z">
        <w:r w:rsidR="006E1C75" w:rsidRPr="006E1C75">
          <w:rPr>
            <w:rFonts w:cs="David" w:hint="cs"/>
            <w:b/>
            <w:bCs/>
            <w:rtl/>
            <w:rPrChange w:id="273" w:author="Shimon" w:date="2021-02-17T11:04:00Z">
              <w:rPr>
                <w:rFonts w:cs="David" w:hint="cs"/>
                <w:rtl/>
              </w:rPr>
            </w:rPrChange>
          </w:rPr>
          <w:t>אחר</w:t>
        </w:r>
      </w:ins>
      <w:ins w:id="274" w:author="Shimon" w:date="2021-02-17T11:04:00Z">
        <w:r w:rsidR="006E1C75" w:rsidRPr="006E1C75">
          <w:rPr>
            <w:rFonts w:cs="David" w:hint="cs"/>
            <w:b/>
            <w:bCs/>
            <w:rtl/>
            <w:rPrChange w:id="275" w:author="Shimon" w:date="2021-02-17T11:04:00Z">
              <w:rPr>
                <w:rFonts w:cs="David" w:hint="cs"/>
                <w:rtl/>
              </w:rPr>
            </w:rPrChange>
          </w:rPr>
          <w:t xml:space="preserve">י </w:t>
        </w:r>
      </w:ins>
      <w:ins w:id="276" w:author="Shimon" w:date="2021-02-17T11:02:00Z">
        <w:r w:rsidR="006E1C75" w:rsidRPr="006E1C75">
          <w:rPr>
            <w:rFonts w:cs="David" w:hint="cs"/>
            <w:b/>
            <w:bCs/>
            <w:rtl/>
            <w:rPrChange w:id="277" w:author="Shimon" w:date="2021-02-17T11:04:00Z">
              <w:rPr>
                <w:rFonts w:cs="David" w:hint="cs"/>
                <w:rtl/>
              </w:rPr>
            </w:rPrChange>
          </w:rPr>
          <w:t xml:space="preserve">שקיבל </w:t>
        </w:r>
      </w:ins>
      <w:ins w:id="278" w:author="Shimon" w:date="2021-02-17T11:01:00Z">
        <w:r w:rsidR="006E1C75" w:rsidRPr="006E1C75">
          <w:rPr>
            <w:rFonts w:cs="David" w:hint="cs"/>
            <w:b/>
            <w:bCs/>
            <w:rtl/>
            <w:rPrChange w:id="279" w:author="Shimon" w:date="2021-02-17T11:04:00Z">
              <w:rPr>
                <w:rFonts w:cs="David" w:hint="cs"/>
                <w:rtl/>
              </w:rPr>
            </w:rPrChange>
          </w:rPr>
          <w:t xml:space="preserve"> </w:t>
        </w:r>
      </w:ins>
      <w:ins w:id="280" w:author="Shimon" w:date="2021-02-17T11:03:00Z">
        <w:r w:rsidR="006E1C75" w:rsidRPr="006E1C75">
          <w:rPr>
            <w:rFonts w:cs="David" w:hint="cs"/>
            <w:b/>
            <w:bCs/>
            <w:rtl/>
            <w:rPrChange w:id="281" w:author="Shimon" w:date="2021-02-17T11:04:00Z">
              <w:rPr>
                <w:rFonts w:cs="David" w:hint="cs"/>
                <w:rtl/>
              </w:rPr>
            </w:rPrChange>
          </w:rPr>
          <w:t xml:space="preserve">את מסמך "אישור </w:t>
        </w:r>
        <w:proofErr w:type="spellStart"/>
        <w:r w:rsidR="006E1C75" w:rsidRPr="006E1C75">
          <w:rPr>
            <w:rFonts w:cs="David" w:hint="cs"/>
            <w:b/>
            <w:bCs/>
            <w:rtl/>
            <w:rPrChange w:id="282" w:author="Shimon" w:date="2021-02-17T11:04:00Z">
              <w:rPr>
                <w:rFonts w:cs="David" w:hint="cs"/>
                <w:rtl/>
              </w:rPr>
            </w:rPrChange>
          </w:rPr>
          <w:t>הגימלאות</w:t>
        </w:r>
        <w:proofErr w:type="spellEnd"/>
        <w:r w:rsidR="006E1C75" w:rsidRPr="006E1C75">
          <w:rPr>
            <w:rFonts w:cs="David" w:hint="cs"/>
            <w:b/>
            <w:bCs/>
            <w:rtl/>
            <w:rPrChange w:id="283" w:author="Shimon" w:date="2021-02-17T11:04:00Z">
              <w:rPr>
                <w:rFonts w:cs="David" w:hint="cs"/>
                <w:rtl/>
              </w:rPr>
            </w:rPrChange>
          </w:rPr>
          <w:t>" של הממונה</w:t>
        </w:r>
      </w:ins>
      <w:ins w:id="284" w:author="Shimon" w:date="2021-02-17T11:05:00Z">
        <w:r w:rsidR="006E1C75">
          <w:rPr>
            <w:rFonts w:cs="David" w:hint="cs"/>
            <w:b/>
            <w:bCs/>
            <w:rtl/>
          </w:rPr>
          <w:t>,</w:t>
        </w:r>
      </w:ins>
      <w:ins w:id="285" w:author="Shimon" w:date="2021-02-17T11:03:00Z">
        <w:r w:rsidR="006E1C75" w:rsidRPr="006E1C75">
          <w:rPr>
            <w:rFonts w:cs="David" w:hint="cs"/>
            <w:b/>
            <w:bCs/>
            <w:rtl/>
            <w:rPrChange w:id="286" w:author="Shimon" w:date="2021-02-17T11:04:00Z">
              <w:rPr>
                <w:rFonts w:cs="David" w:hint="cs"/>
                <w:rtl/>
              </w:rPr>
            </w:rPrChange>
          </w:rPr>
          <w:t xml:space="preserve"> לקראת סוף דצמבר </w:t>
        </w:r>
      </w:ins>
      <w:ins w:id="287" w:author="Shimon" w:date="2021-02-17T11:05:00Z">
        <w:r w:rsidR="006E1C75">
          <w:rPr>
            <w:rFonts w:cs="David" w:hint="cs"/>
            <w:b/>
            <w:bCs/>
            <w:rtl/>
          </w:rPr>
          <w:t>.</w:t>
        </w:r>
      </w:ins>
      <w:ins w:id="288" w:author="Shimon" w:date="2021-02-17T11:03:00Z">
        <w:r w:rsidR="006E1C75" w:rsidRPr="006E1C75">
          <w:rPr>
            <w:rFonts w:cs="David" w:hint="cs"/>
            <w:b/>
            <w:bCs/>
            <w:rtl/>
            <w:rPrChange w:id="289" w:author="Shimon" w:date="2021-02-17T11:04:00Z">
              <w:rPr>
                <w:rFonts w:cs="David" w:hint="cs"/>
                <w:rtl/>
              </w:rPr>
            </w:rPrChange>
          </w:rPr>
          <w:t>2012</w:t>
        </w:r>
        <w:r w:rsidR="006E1C75">
          <w:rPr>
            <w:rFonts w:cs="David" w:hint="cs"/>
            <w:rtl/>
          </w:rPr>
          <w:t xml:space="preserve"> </w:t>
        </w:r>
      </w:ins>
    </w:p>
    <w:p w:rsidR="003B467F" w:rsidRPr="003B467F" w:rsidRDefault="003B467F" w:rsidP="006B24CA">
      <w:pPr>
        <w:tabs>
          <w:tab w:val="left" w:pos="1214"/>
        </w:tabs>
        <w:spacing w:after="200" w:line="360" w:lineRule="auto"/>
        <w:ind w:left="602"/>
        <w:jc w:val="both"/>
        <w:rPr>
          <w:rFonts w:cs="David"/>
          <w:i/>
          <w:iCs/>
        </w:rPr>
      </w:pPr>
      <w:r w:rsidRPr="003B467F">
        <w:rPr>
          <w:rFonts w:cs="David" w:hint="cs"/>
          <w:i/>
          <w:iCs/>
          <w:rtl/>
        </w:rPr>
        <w:t>**</w:t>
      </w:r>
      <w:r w:rsidRPr="003B467F">
        <w:rPr>
          <w:rFonts w:cs="David"/>
          <w:i/>
          <w:iCs/>
          <w:rtl/>
        </w:rPr>
        <w:tab/>
      </w:r>
      <w:r w:rsidRPr="003B467F">
        <w:rPr>
          <w:rFonts w:cs="David" w:hint="cs"/>
          <w:i/>
          <w:iCs/>
          <w:rtl/>
        </w:rPr>
        <w:t xml:space="preserve">למען הנוחות, מכתב </w:t>
      </w:r>
      <w:r w:rsidR="006B24CA">
        <w:rPr>
          <w:rFonts w:cs="David" w:hint="cs"/>
          <w:i/>
          <w:iCs/>
          <w:rtl/>
        </w:rPr>
        <w:t xml:space="preserve">המערער </w:t>
      </w:r>
      <w:r w:rsidRPr="003B467F">
        <w:rPr>
          <w:rFonts w:cs="David" w:hint="cs"/>
          <w:i/>
          <w:iCs/>
          <w:rtl/>
        </w:rPr>
        <w:t xml:space="preserve">מצורף </w:t>
      </w:r>
      <w:r w:rsidRPr="00FC40EB">
        <w:rPr>
          <w:rFonts w:cs="David" w:hint="cs"/>
          <w:i/>
          <w:iCs/>
          <w:highlight w:val="yellow"/>
          <w:rtl/>
          <w:rPrChange w:id="290" w:author="Shimon" w:date="2021-02-17T14:17:00Z">
            <w:rPr>
              <w:rFonts w:cs="David" w:hint="cs"/>
              <w:i/>
              <w:iCs/>
              <w:rtl/>
            </w:rPr>
          </w:rPrChange>
        </w:rPr>
        <w:t>כנספח 1</w:t>
      </w:r>
      <w:r w:rsidRPr="003B467F">
        <w:rPr>
          <w:rFonts w:cs="David" w:hint="cs"/>
          <w:i/>
          <w:iCs/>
          <w:rtl/>
        </w:rPr>
        <w:t xml:space="preserve"> לתשובה זאת.</w:t>
      </w:r>
    </w:p>
    <w:p w:rsidR="003B467F" w:rsidRDefault="003B467F" w:rsidP="006B24CA">
      <w:pPr>
        <w:numPr>
          <w:ilvl w:val="1"/>
          <w:numId w:val="1"/>
        </w:numPr>
        <w:tabs>
          <w:tab w:val="clear" w:pos="792"/>
          <w:tab w:val="left" w:pos="1214"/>
        </w:tabs>
        <w:spacing w:after="200" w:line="360" w:lineRule="auto"/>
        <w:ind w:left="1214" w:hanging="612"/>
        <w:jc w:val="both"/>
        <w:rPr>
          <w:rFonts w:cs="David"/>
        </w:rPr>
      </w:pPr>
      <w:r w:rsidRPr="00E241BF">
        <w:rPr>
          <w:rFonts w:cs="David" w:hint="cs"/>
          <w:u w:val="single"/>
          <w:rtl/>
        </w:rPr>
        <w:t>שנית</w:t>
      </w:r>
      <w:r w:rsidR="006B24CA">
        <w:rPr>
          <w:rFonts w:cs="David" w:hint="cs"/>
          <w:rtl/>
        </w:rPr>
        <w:t xml:space="preserve">, </w:t>
      </w:r>
      <w:r w:rsidR="00182419">
        <w:rPr>
          <w:rFonts w:cs="David" w:hint="cs"/>
          <w:rtl/>
        </w:rPr>
        <w:t xml:space="preserve">הפתיח של </w:t>
      </w:r>
      <w:r w:rsidR="006B24CA">
        <w:rPr>
          <w:rFonts w:cs="David" w:hint="cs"/>
          <w:rtl/>
        </w:rPr>
        <w:t>מכתב</w:t>
      </w:r>
      <w:r>
        <w:rPr>
          <w:rFonts w:cs="David" w:hint="cs"/>
          <w:rtl/>
        </w:rPr>
        <w:t xml:space="preserve"> המערער מגלה בדיוק מיהו הגורם אליו הופנה המערער לצורך קבלת תשובה על נוסחת החישוב של </w:t>
      </w:r>
      <w:proofErr w:type="spellStart"/>
      <w:r>
        <w:rPr>
          <w:rFonts w:cs="David" w:hint="cs"/>
          <w:rtl/>
        </w:rPr>
        <w:t>הגימלה</w:t>
      </w:r>
      <w:proofErr w:type="spellEnd"/>
      <w:r>
        <w:rPr>
          <w:rFonts w:cs="David" w:hint="cs"/>
          <w:rtl/>
        </w:rPr>
        <w:t>. בשל חשיבות הדברים נביא אותם ככתבם וכלשונם:</w:t>
      </w:r>
    </w:p>
    <w:p w:rsidR="00182419" w:rsidRDefault="00182419" w:rsidP="00182419">
      <w:pPr>
        <w:pStyle w:val="af0"/>
        <w:spacing w:after="0" w:line="240" w:lineRule="auto"/>
        <w:ind w:left="-58"/>
        <w:jc w:val="center"/>
        <w:rPr>
          <w:rFonts w:ascii="Times New Roman" w:eastAsia="Times New Roman" w:hAnsi="Times New Roman" w:cs="David"/>
          <w:b/>
          <w:bCs/>
        </w:rPr>
      </w:pPr>
      <w:r>
        <w:rPr>
          <w:rFonts w:ascii="Times New Roman" w:eastAsia="Times New Roman" w:hAnsi="Times New Roman" w:cs="David"/>
          <w:b/>
          <w:bCs/>
          <w:rtl/>
        </w:rPr>
        <w:t>"</w:t>
      </w:r>
      <w:r w:rsidRPr="00182419">
        <w:rPr>
          <w:rFonts w:ascii="Times New Roman" w:eastAsia="Times New Roman" w:hAnsi="Times New Roman" w:cs="David"/>
          <w:b/>
          <w:bCs/>
          <w:sz w:val="24"/>
          <w:szCs w:val="24"/>
          <w:rtl/>
        </w:rPr>
        <w:t xml:space="preserve">הנדון: </w:t>
      </w:r>
      <w:r w:rsidRPr="00182419">
        <w:rPr>
          <w:rFonts w:ascii="Times New Roman" w:eastAsia="Times New Roman" w:hAnsi="Times New Roman" w:cs="David"/>
          <w:b/>
          <w:bCs/>
          <w:sz w:val="24"/>
          <w:szCs w:val="24"/>
          <w:u w:val="single"/>
          <w:rtl/>
        </w:rPr>
        <w:t xml:space="preserve">שיטת חישוב </w:t>
      </w:r>
      <w:proofErr w:type="spellStart"/>
      <w:r w:rsidRPr="00182419">
        <w:rPr>
          <w:rFonts w:ascii="Times New Roman" w:eastAsia="Times New Roman" w:hAnsi="Times New Roman" w:cs="David"/>
          <w:b/>
          <w:bCs/>
          <w:sz w:val="24"/>
          <w:szCs w:val="24"/>
          <w:u w:val="single"/>
          <w:rtl/>
        </w:rPr>
        <w:t>הגימלה</w:t>
      </w:r>
      <w:proofErr w:type="spellEnd"/>
    </w:p>
    <w:p w:rsidR="00182419" w:rsidRDefault="00182419" w:rsidP="00182419">
      <w:pPr>
        <w:spacing w:before="40"/>
        <w:ind w:left="2249" w:hanging="2249"/>
        <w:jc w:val="center"/>
        <w:rPr>
          <w:rFonts w:cs="David"/>
          <w:rtl/>
        </w:rPr>
      </w:pPr>
      <w:r w:rsidRPr="00182419">
        <w:rPr>
          <w:rFonts w:cs="David"/>
          <w:rtl/>
        </w:rPr>
        <w:t xml:space="preserve">סימוכין: מכתבך 2012-1203 אל גב' ח. שורץ </w:t>
      </w:r>
      <w:proofErr w:type="spellStart"/>
      <w:r w:rsidRPr="00182419">
        <w:rPr>
          <w:rFonts w:cs="David"/>
          <w:rtl/>
        </w:rPr>
        <w:t>במינהל</w:t>
      </w:r>
      <w:proofErr w:type="spellEnd"/>
      <w:r w:rsidRPr="00182419">
        <w:rPr>
          <w:rFonts w:cs="David"/>
          <w:rtl/>
        </w:rPr>
        <w:t xml:space="preserve"> </w:t>
      </w:r>
      <w:proofErr w:type="spellStart"/>
      <w:r w:rsidRPr="00182419">
        <w:rPr>
          <w:rFonts w:cs="David"/>
          <w:rtl/>
        </w:rPr>
        <w:t>הגימלאות</w:t>
      </w:r>
      <w:proofErr w:type="spellEnd"/>
      <w:r w:rsidRPr="00182419">
        <w:rPr>
          <w:rFonts w:cs="David"/>
          <w:rtl/>
        </w:rPr>
        <w:t xml:space="preserve">                                                            </w:t>
      </w:r>
      <w:r>
        <w:rPr>
          <w:rFonts w:cs="David" w:hint="cs"/>
          <w:rtl/>
        </w:rPr>
        <w:t xml:space="preserve">  </w:t>
      </w:r>
      <w:r w:rsidRPr="00182419">
        <w:rPr>
          <w:rFonts w:cs="David"/>
          <w:rtl/>
        </w:rPr>
        <w:t>(נושא תאריך 21.8.12  אך נשלח בפקס רק ב-3.12.12 ראה העתק מצ"ב)</w:t>
      </w:r>
    </w:p>
    <w:p w:rsidR="00A836E0" w:rsidRPr="006B24CA" w:rsidRDefault="00A836E0" w:rsidP="00A836E0">
      <w:pPr>
        <w:spacing w:before="40"/>
        <w:ind w:left="1234" w:right="426"/>
        <w:jc w:val="both"/>
        <w:rPr>
          <w:rFonts w:cs="David"/>
          <w:sz w:val="22"/>
          <w:szCs w:val="22"/>
          <w:lang w:eastAsia="en-US"/>
        </w:rPr>
      </w:pPr>
      <w:proofErr w:type="spellStart"/>
      <w:r w:rsidRPr="006B24CA">
        <w:rPr>
          <w:rFonts w:cs="David"/>
          <w:rtl/>
        </w:rPr>
        <w:t>ממינהל</w:t>
      </w:r>
      <w:proofErr w:type="spellEnd"/>
      <w:r w:rsidRPr="006B24CA">
        <w:rPr>
          <w:rFonts w:cs="David"/>
          <w:rtl/>
        </w:rPr>
        <w:t xml:space="preserve"> </w:t>
      </w:r>
      <w:proofErr w:type="spellStart"/>
      <w:r w:rsidRPr="006B24CA">
        <w:rPr>
          <w:rFonts w:cs="David"/>
          <w:rtl/>
        </w:rPr>
        <w:t>הגימלאות</w:t>
      </w:r>
      <w:proofErr w:type="spellEnd"/>
      <w:r w:rsidRPr="006B24CA">
        <w:rPr>
          <w:rFonts w:cs="David"/>
          <w:rtl/>
        </w:rPr>
        <w:t xml:space="preserve"> נמסר לי כי הסכומים חושבו ע"פ הנחיותיך במכתב שבסימוכין  (העתק מכתבך </w:t>
      </w:r>
      <w:proofErr w:type="spellStart"/>
      <w:r w:rsidRPr="006B24CA">
        <w:rPr>
          <w:rFonts w:cs="David"/>
          <w:i/>
          <w:iCs/>
          <w:rtl/>
        </w:rPr>
        <w:t>המצ"ב</w:t>
      </w:r>
      <w:proofErr w:type="spellEnd"/>
      <w:r w:rsidRPr="006B24CA">
        <w:rPr>
          <w:rFonts w:cs="David"/>
          <w:i/>
          <w:iCs/>
          <w:rtl/>
        </w:rPr>
        <w:t xml:space="preserve">, הועבר אלי בימים אלו  לבקשתי </w:t>
      </w:r>
      <w:proofErr w:type="spellStart"/>
      <w:r w:rsidRPr="006B24CA">
        <w:rPr>
          <w:rFonts w:cs="David"/>
          <w:i/>
          <w:iCs/>
          <w:rtl/>
        </w:rPr>
        <w:t>ממינהל</w:t>
      </w:r>
      <w:proofErr w:type="spellEnd"/>
      <w:r w:rsidRPr="006B24CA">
        <w:rPr>
          <w:rFonts w:cs="David"/>
          <w:i/>
          <w:iCs/>
          <w:rtl/>
        </w:rPr>
        <w:t xml:space="preserve">  הגמלאות)  והובהר לי כי עלי להפנות אליך את</w:t>
      </w:r>
      <w:r w:rsidRPr="006B24CA">
        <w:rPr>
          <w:rFonts w:cs="David"/>
          <w:rtl/>
        </w:rPr>
        <w:t xml:space="preserve"> </w:t>
      </w:r>
      <w:proofErr w:type="spellStart"/>
      <w:r w:rsidRPr="006B24CA">
        <w:rPr>
          <w:rFonts w:cs="David"/>
          <w:rtl/>
        </w:rPr>
        <w:t>הערותי</w:t>
      </w:r>
      <w:proofErr w:type="spellEnd"/>
      <w:r w:rsidRPr="006B24CA">
        <w:rPr>
          <w:rFonts w:cs="David"/>
          <w:rtl/>
        </w:rPr>
        <w:t xml:space="preserve"> לנוסחת חישוב </w:t>
      </w:r>
      <w:proofErr w:type="spellStart"/>
      <w:r w:rsidRPr="006B24CA">
        <w:rPr>
          <w:rFonts w:cs="David"/>
          <w:rtl/>
        </w:rPr>
        <w:t>הגימלה</w:t>
      </w:r>
      <w:proofErr w:type="spellEnd"/>
      <w:r w:rsidRPr="006B24CA">
        <w:rPr>
          <w:rFonts w:cs="David"/>
          <w:rtl/>
        </w:rPr>
        <w:t xml:space="preserve"> שבמכתב.</w:t>
      </w:r>
    </w:p>
    <w:p w:rsidR="00A836E0" w:rsidRPr="006B24CA" w:rsidRDefault="00A836E0" w:rsidP="00A836E0">
      <w:pPr>
        <w:jc w:val="both"/>
        <w:rPr>
          <w:rFonts w:cs="David"/>
          <w:rtl/>
        </w:rPr>
      </w:pPr>
    </w:p>
    <w:p w:rsidR="00A836E0" w:rsidRDefault="00A836E0" w:rsidP="00A836E0">
      <w:pPr>
        <w:ind w:left="1234" w:right="426"/>
        <w:jc w:val="both"/>
        <w:rPr>
          <w:rFonts w:cs="David"/>
          <w:rtl/>
        </w:rPr>
      </w:pPr>
      <w:r w:rsidRPr="006B24CA">
        <w:rPr>
          <w:rFonts w:cs="David"/>
          <w:rtl/>
        </w:rPr>
        <w:t xml:space="preserve">בהמשך לשיחתנו הטלפונית </w:t>
      </w:r>
      <w:proofErr w:type="spellStart"/>
      <w:r w:rsidRPr="006B24CA">
        <w:rPr>
          <w:rFonts w:cs="David"/>
          <w:rtl/>
        </w:rPr>
        <w:t>בענין</w:t>
      </w:r>
      <w:proofErr w:type="spellEnd"/>
      <w:r w:rsidRPr="006B24CA">
        <w:rPr>
          <w:rFonts w:cs="David"/>
          <w:rtl/>
        </w:rPr>
        <w:t xml:space="preserve">  ולבקשתך, (ובלי קשר </w:t>
      </w:r>
      <w:proofErr w:type="spellStart"/>
      <w:r w:rsidRPr="006B24CA">
        <w:rPr>
          <w:rFonts w:cs="David"/>
          <w:rtl/>
        </w:rPr>
        <w:t>לטענותי</w:t>
      </w:r>
      <w:proofErr w:type="spellEnd"/>
      <w:r w:rsidRPr="006B24CA">
        <w:rPr>
          <w:rFonts w:cs="David"/>
          <w:rtl/>
        </w:rPr>
        <w:t xml:space="preserve"> על הפסקת עבודתי והוצאתי </w:t>
      </w:r>
      <w:proofErr w:type="spellStart"/>
      <w:r w:rsidRPr="006B24CA">
        <w:rPr>
          <w:rFonts w:cs="David"/>
          <w:rtl/>
        </w:rPr>
        <w:t>לגימלאות</w:t>
      </w:r>
      <w:proofErr w:type="spellEnd"/>
      <w:r w:rsidRPr="006B24CA">
        <w:rPr>
          <w:rFonts w:cs="David"/>
          <w:rtl/>
        </w:rPr>
        <w:t xml:space="preserve">), אני מפרט להלן את </w:t>
      </w:r>
      <w:proofErr w:type="spellStart"/>
      <w:r w:rsidRPr="006B24CA">
        <w:rPr>
          <w:rFonts w:cs="David"/>
          <w:rtl/>
        </w:rPr>
        <w:t>הערותי</w:t>
      </w:r>
      <w:proofErr w:type="spellEnd"/>
      <w:r w:rsidRPr="006B24CA">
        <w:rPr>
          <w:rFonts w:cs="David"/>
          <w:rtl/>
        </w:rPr>
        <w:t xml:space="preserve"> לדרך חישוב </w:t>
      </w:r>
      <w:proofErr w:type="spellStart"/>
      <w:r w:rsidRPr="006B24CA">
        <w:rPr>
          <w:rFonts w:cs="David"/>
          <w:rtl/>
        </w:rPr>
        <w:t>הגימלה</w:t>
      </w:r>
      <w:proofErr w:type="spellEnd"/>
      <w:r w:rsidRPr="006B24CA">
        <w:rPr>
          <w:rFonts w:cs="David"/>
          <w:rtl/>
        </w:rPr>
        <w:t xml:space="preserve"> במכתבך שבסימוכין:"</w:t>
      </w:r>
    </w:p>
    <w:p w:rsidR="00A836E0" w:rsidRDefault="00A836E0" w:rsidP="00A836E0">
      <w:pPr>
        <w:pStyle w:val="af0"/>
        <w:spacing w:line="240" w:lineRule="auto"/>
        <w:ind w:left="610" w:hanging="992"/>
        <w:rPr>
          <w:rFonts w:ascii="David" w:eastAsiaTheme="minorHAnsi" w:hAnsi="David" w:cs="David"/>
          <w:rtl/>
        </w:rPr>
      </w:pPr>
      <w:r>
        <w:rPr>
          <w:rFonts w:ascii="David" w:hAnsi="David" w:cs="David"/>
          <w:rtl/>
        </w:rPr>
        <w:t>.</w:t>
      </w:r>
    </w:p>
    <w:p w:rsidR="00A836E0" w:rsidRDefault="00A836E0" w:rsidP="00A836E0">
      <w:pPr>
        <w:pStyle w:val="af0"/>
        <w:spacing w:line="240" w:lineRule="auto"/>
        <w:ind w:left="973"/>
        <w:rPr>
          <w:rFonts w:ascii="David" w:hAnsi="David" w:cs="David"/>
          <w:b/>
          <w:bCs/>
          <w:sz w:val="26"/>
          <w:szCs w:val="26"/>
          <w:rtl/>
        </w:rPr>
      </w:pPr>
      <w:r>
        <w:rPr>
          <w:rFonts w:ascii="David" w:hAnsi="David" w:cs="David"/>
          <w:rtl/>
        </w:rPr>
        <w:t xml:space="preserve">       </w:t>
      </w:r>
      <w:r>
        <w:rPr>
          <w:rFonts w:ascii="David" w:hAnsi="David" w:cs="David"/>
          <w:sz w:val="24"/>
          <w:szCs w:val="24"/>
          <w:rtl/>
        </w:rPr>
        <w:t xml:space="preserve"> </w:t>
      </w:r>
      <w:proofErr w:type="spellStart"/>
      <w:r>
        <w:rPr>
          <w:rFonts w:ascii="David" w:hAnsi="David" w:cs="David"/>
          <w:sz w:val="24"/>
          <w:szCs w:val="24"/>
          <w:rtl/>
        </w:rPr>
        <w:t>יצויין</w:t>
      </w:r>
      <w:proofErr w:type="spellEnd"/>
      <w:r>
        <w:rPr>
          <w:rFonts w:ascii="David" w:hAnsi="David" w:cs="David"/>
          <w:sz w:val="24"/>
          <w:szCs w:val="24"/>
          <w:rtl/>
        </w:rPr>
        <w:t xml:space="preserve"> כי</w:t>
      </w:r>
      <w:r>
        <w:rPr>
          <w:rFonts w:ascii="David" w:hAnsi="David" w:cs="David"/>
          <w:b/>
          <w:bCs/>
          <w:sz w:val="24"/>
          <w:szCs w:val="24"/>
          <w:u w:val="single"/>
          <w:rtl/>
        </w:rPr>
        <w:t xml:space="preserve"> העתק ממכתב המערער נשלח גם לגב' חנה שורץ, הממונה</w:t>
      </w:r>
      <w:r>
        <w:rPr>
          <w:rFonts w:ascii="David" w:hAnsi="David" w:cs="David"/>
          <w:sz w:val="24"/>
          <w:szCs w:val="24"/>
          <w:rtl/>
        </w:rPr>
        <w:t xml:space="preserve">, (ר' תחתית המכתב) </w:t>
      </w:r>
      <w:r>
        <w:rPr>
          <w:rFonts w:ascii="David" w:hAnsi="David" w:cs="David"/>
          <w:b/>
          <w:bCs/>
          <w:sz w:val="24"/>
          <w:szCs w:val="24"/>
          <w:rtl/>
        </w:rPr>
        <w:t>שלא הכחישה ולא סתרה את האמור בו</w:t>
      </w:r>
      <w:r>
        <w:rPr>
          <w:rFonts w:ascii="David" w:hAnsi="David" w:cs="David"/>
          <w:sz w:val="24"/>
          <w:szCs w:val="24"/>
          <w:rtl/>
        </w:rPr>
        <w:t xml:space="preserve">. </w:t>
      </w:r>
    </w:p>
    <w:p w:rsidR="00A836E0" w:rsidRDefault="00A836E0" w:rsidP="00A836E0">
      <w:pPr>
        <w:ind w:left="651" w:hanging="651"/>
        <w:rPr>
          <w:rFonts w:ascii="David" w:hAnsi="David" w:cs="David"/>
          <w:sz w:val="22"/>
          <w:szCs w:val="22"/>
          <w:rtl/>
        </w:rPr>
      </w:pPr>
    </w:p>
    <w:p w:rsidR="00E241BF" w:rsidRPr="00E241BF" w:rsidRDefault="00E241BF" w:rsidP="006A3DDB">
      <w:pPr>
        <w:tabs>
          <w:tab w:val="left" w:pos="1214"/>
        </w:tabs>
        <w:spacing w:after="200" w:line="360" w:lineRule="auto"/>
        <w:ind w:left="1214"/>
        <w:jc w:val="both"/>
        <w:rPr>
          <w:rFonts w:cs="David"/>
          <w:b/>
          <w:bCs/>
        </w:rPr>
        <w:pPrChange w:id="291" w:author="Shimon" w:date="2021-02-16T22:36:00Z">
          <w:pPr>
            <w:tabs>
              <w:tab w:val="left" w:pos="1214"/>
            </w:tabs>
            <w:spacing w:after="200" w:line="360" w:lineRule="auto"/>
            <w:ind w:left="1214"/>
            <w:jc w:val="both"/>
          </w:pPr>
        </w:pPrChange>
      </w:pPr>
      <w:r>
        <w:rPr>
          <w:rFonts w:cs="David" w:hint="cs"/>
          <w:rtl/>
        </w:rPr>
        <w:t xml:space="preserve">כלומר, </w:t>
      </w:r>
      <w:r>
        <w:rPr>
          <w:rFonts w:cs="David" w:hint="cs"/>
          <w:b/>
          <w:bCs/>
          <w:rtl/>
        </w:rPr>
        <w:t>המערער פנה למ</w:t>
      </w:r>
      <w:ins w:id="292" w:author="Shimon" w:date="2021-02-16T22:29:00Z">
        <w:r w:rsidR="006A3DDB">
          <w:rPr>
            <w:rFonts w:cs="David" w:hint="cs"/>
            <w:b/>
            <w:bCs/>
            <w:rtl/>
          </w:rPr>
          <w:t xml:space="preserve">מונה </w:t>
        </w:r>
        <w:proofErr w:type="spellStart"/>
        <w:r w:rsidR="006A3DDB">
          <w:rPr>
            <w:rFonts w:cs="David" w:hint="cs"/>
            <w:b/>
            <w:bCs/>
            <w:rtl/>
          </w:rPr>
          <w:t>במ</w:t>
        </w:r>
      </w:ins>
      <w:r>
        <w:rPr>
          <w:rFonts w:cs="David" w:hint="cs"/>
          <w:b/>
          <w:bCs/>
          <w:rtl/>
        </w:rPr>
        <w:t>ינהל</w:t>
      </w:r>
      <w:proofErr w:type="spellEnd"/>
      <w:r>
        <w:rPr>
          <w:rFonts w:cs="David" w:hint="cs"/>
          <w:b/>
          <w:bCs/>
          <w:rtl/>
        </w:rPr>
        <w:t xml:space="preserve"> </w:t>
      </w:r>
      <w:proofErr w:type="spellStart"/>
      <w:r>
        <w:rPr>
          <w:rFonts w:cs="David" w:hint="cs"/>
          <w:b/>
          <w:bCs/>
          <w:rtl/>
        </w:rPr>
        <w:t>הגימלאות</w:t>
      </w:r>
      <w:proofErr w:type="spellEnd"/>
      <w:r>
        <w:rPr>
          <w:rFonts w:cs="David" w:hint="cs"/>
          <w:b/>
          <w:bCs/>
          <w:rtl/>
        </w:rPr>
        <w:t xml:space="preserve"> על מנת לברר כיצד בוצע חישוב </w:t>
      </w:r>
      <w:proofErr w:type="spellStart"/>
      <w:r>
        <w:rPr>
          <w:rFonts w:cs="David" w:hint="cs"/>
          <w:b/>
          <w:bCs/>
          <w:rtl/>
        </w:rPr>
        <w:t>גימלתו</w:t>
      </w:r>
      <w:proofErr w:type="spellEnd"/>
      <w:r>
        <w:rPr>
          <w:rFonts w:cs="David" w:hint="cs"/>
          <w:b/>
          <w:bCs/>
          <w:rtl/>
        </w:rPr>
        <w:t xml:space="preserve">, </w:t>
      </w:r>
      <w:ins w:id="293" w:author="Shimon" w:date="2021-02-16T22:29:00Z">
        <w:r w:rsidR="006A3DDB">
          <w:rPr>
            <w:rFonts w:cs="David" w:hint="cs"/>
            <w:b/>
            <w:bCs/>
            <w:u w:val="single"/>
            <w:rtl/>
          </w:rPr>
          <w:t xml:space="preserve">אך </w:t>
        </w:r>
      </w:ins>
      <w:del w:id="294" w:author="Shimon" w:date="2021-02-16T22:29:00Z">
        <w:r w:rsidRPr="00C15510" w:rsidDel="006A3DDB">
          <w:rPr>
            <w:rFonts w:cs="David" w:hint="cs"/>
            <w:b/>
            <w:bCs/>
            <w:u w:val="single"/>
            <w:rtl/>
          </w:rPr>
          <w:delText xml:space="preserve">מינהל </w:delText>
        </w:r>
      </w:del>
      <w:ins w:id="295" w:author="Shimon" w:date="2021-02-16T22:29:00Z">
        <w:r w:rsidR="006A3DDB">
          <w:rPr>
            <w:rFonts w:cs="David" w:hint="cs"/>
            <w:b/>
            <w:bCs/>
            <w:u w:val="single"/>
            <w:rtl/>
          </w:rPr>
          <w:t xml:space="preserve"> </w:t>
        </w:r>
      </w:ins>
      <w:del w:id="296" w:author="Shimon" w:date="2021-02-16T22:29:00Z">
        <w:r w:rsidRPr="00C15510" w:rsidDel="006A3DDB">
          <w:rPr>
            <w:rFonts w:cs="David" w:hint="cs"/>
            <w:b/>
            <w:bCs/>
            <w:u w:val="single"/>
            <w:rtl/>
          </w:rPr>
          <w:delText>הגימלאות</w:delText>
        </w:r>
      </w:del>
      <w:r w:rsidRPr="00C15510">
        <w:rPr>
          <w:rFonts w:cs="David" w:hint="cs"/>
          <w:b/>
          <w:bCs/>
          <w:u w:val="single"/>
          <w:rtl/>
        </w:rPr>
        <w:t xml:space="preserve"> </w:t>
      </w:r>
      <w:ins w:id="297" w:author="Shimon" w:date="2021-02-16T22:30:00Z">
        <w:r w:rsidR="006A3DDB">
          <w:rPr>
            <w:rFonts w:cs="David" w:hint="cs"/>
            <w:b/>
            <w:bCs/>
            <w:u w:val="single"/>
            <w:rtl/>
          </w:rPr>
          <w:t>ה</w:t>
        </w:r>
      </w:ins>
      <w:ins w:id="298" w:author="Shimon" w:date="2021-02-16T22:35:00Z">
        <w:r w:rsidR="006A3DDB">
          <w:rPr>
            <w:rFonts w:cs="David" w:hint="cs"/>
            <w:b/>
            <w:bCs/>
            <w:u w:val="single"/>
            <w:rtl/>
          </w:rPr>
          <w:t xml:space="preserve">ופנה על ידה </w:t>
        </w:r>
      </w:ins>
      <w:del w:id="299" w:author="Shimon" w:date="2021-02-16T22:35:00Z">
        <w:r w:rsidRPr="00C15510" w:rsidDel="006A3DDB">
          <w:rPr>
            <w:rFonts w:cs="David" w:hint="cs"/>
            <w:b/>
            <w:bCs/>
            <w:u w:val="single"/>
            <w:rtl/>
          </w:rPr>
          <w:delText xml:space="preserve">הפנה אותו </w:delText>
        </w:r>
      </w:del>
      <w:r w:rsidRPr="00C15510">
        <w:rPr>
          <w:rFonts w:cs="David" w:hint="cs"/>
          <w:b/>
          <w:bCs/>
          <w:u w:val="single"/>
          <w:rtl/>
        </w:rPr>
        <w:t>ל</w:t>
      </w:r>
      <w:ins w:id="300" w:author="Shimon" w:date="2021-02-16T22:30:00Z">
        <w:r w:rsidR="006A3DDB">
          <w:rPr>
            <w:rFonts w:cs="David" w:hint="cs"/>
            <w:b/>
            <w:bCs/>
            <w:u w:val="single"/>
            <w:rtl/>
          </w:rPr>
          <w:t xml:space="preserve">סגן </w:t>
        </w:r>
      </w:ins>
      <w:proofErr w:type="spellStart"/>
      <w:r w:rsidRPr="00C15510">
        <w:rPr>
          <w:rFonts w:cs="David" w:hint="cs"/>
          <w:b/>
          <w:bCs/>
          <w:u w:val="single"/>
          <w:rtl/>
        </w:rPr>
        <w:t>נציב</w:t>
      </w:r>
      <w:del w:id="301" w:author="Shimon" w:date="2021-02-16T22:30:00Z">
        <w:r w:rsidRPr="00C15510" w:rsidDel="006A3DDB">
          <w:rPr>
            <w:rFonts w:cs="David" w:hint="cs"/>
            <w:b/>
            <w:bCs/>
            <w:u w:val="single"/>
            <w:rtl/>
          </w:rPr>
          <w:delText xml:space="preserve">ות </w:delText>
        </w:r>
      </w:del>
      <w:r w:rsidRPr="00C15510">
        <w:rPr>
          <w:rFonts w:cs="David" w:hint="cs"/>
          <w:b/>
          <w:bCs/>
          <w:u w:val="single"/>
          <w:rtl/>
        </w:rPr>
        <w:t>שירות</w:t>
      </w:r>
      <w:proofErr w:type="spellEnd"/>
      <w:r w:rsidRPr="00C15510">
        <w:rPr>
          <w:rFonts w:cs="David" w:hint="cs"/>
          <w:b/>
          <w:bCs/>
          <w:u w:val="single"/>
          <w:rtl/>
        </w:rPr>
        <w:t xml:space="preserve"> המדינה</w:t>
      </w:r>
      <w:ins w:id="302" w:author="Shimon" w:date="2021-02-16T22:31:00Z">
        <w:r w:rsidR="006A3DDB">
          <w:rPr>
            <w:rFonts w:cs="David" w:hint="cs"/>
            <w:b/>
            <w:bCs/>
            <w:rtl/>
          </w:rPr>
          <w:t xml:space="preserve"> (ולא לביה</w:t>
        </w:r>
      </w:ins>
      <w:ins w:id="303" w:author="Shimon" w:date="2021-02-16T22:32:00Z">
        <w:r w:rsidR="006A3DDB">
          <w:rPr>
            <w:rFonts w:cs="David" w:hint="cs"/>
            <w:b/>
            <w:bCs/>
            <w:rtl/>
          </w:rPr>
          <w:t>"ד)</w:t>
        </w:r>
      </w:ins>
      <w:r>
        <w:rPr>
          <w:rFonts w:cs="David" w:hint="cs"/>
          <w:b/>
          <w:bCs/>
          <w:rtl/>
        </w:rPr>
        <w:t xml:space="preserve">, </w:t>
      </w:r>
      <w:ins w:id="304" w:author="Shimon" w:date="2021-02-16T22:30:00Z">
        <w:r w:rsidR="006A3DDB">
          <w:rPr>
            <w:rFonts w:cs="David" w:hint="cs"/>
            <w:b/>
            <w:bCs/>
            <w:rtl/>
          </w:rPr>
          <w:t>-</w:t>
        </w:r>
      </w:ins>
      <w:ins w:id="305" w:author="Shimon" w:date="2021-02-16T22:31:00Z">
        <w:r w:rsidR="006A3DDB" w:rsidRPr="006A3DDB">
          <w:rPr>
            <w:rFonts w:cs="David" w:hint="cs"/>
            <w:rtl/>
            <w:rPrChange w:id="306" w:author="Shimon" w:date="2021-02-16T22:32:00Z">
              <w:rPr>
                <w:rFonts w:cs="David" w:hint="cs"/>
                <w:b/>
                <w:bCs/>
                <w:rtl/>
              </w:rPr>
            </w:rPrChange>
          </w:rPr>
          <w:t>ו</w:t>
        </w:r>
      </w:ins>
      <w:ins w:id="307" w:author="Shimon" w:date="2021-02-16T22:36:00Z">
        <w:r w:rsidR="006A3DDB">
          <w:rPr>
            <w:rFonts w:cs="David" w:hint="cs"/>
            <w:rtl/>
          </w:rPr>
          <w:t xml:space="preserve">גם </w:t>
        </w:r>
      </w:ins>
      <w:ins w:id="308" w:author="Shimon" w:date="2021-02-16T22:33:00Z">
        <w:r w:rsidR="006A3DDB">
          <w:rPr>
            <w:rFonts w:cs="David" w:hint="cs"/>
            <w:rtl/>
          </w:rPr>
          <w:t xml:space="preserve">סגן הנציב </w:t>
        </w:r>
      </w:ins>
      <w:ins w:id="309" w:author="Shimon" w:date="2021-02-16T22:31:00Z">
        <w:r w:rsidR="006A3DDB" w:rsidRPr="006A3DDB">
          <w:rPr>
            <w:rFonts w:cs="David" w:hint="cs"/>
            <w:rtl/>
            <w:rPrChange w:id="310" w:author="Shimon" w:date="2021-02-16T22:32:00Z">
              <w:rPr>
                <w:rFonts w:cs="David" w:hint="cs"/>
                <w:b/>
                <w:bCs/>
                <w:rtl/>
              </w:rPr>
            </w:rPrChange>
          </w:rPr>
          <w:t xml:space="preserve">בתורו </w:t>
        </w:r>
      </w:ins>
      <w:ins w:id="311" w:author="Shimon" w:date="2021-02-16T22:33:00Z">
        <w:r w:rsidR="006A3DDB">
          <w:rPr>
            <w:rFonts w:cs="David" w:hint="cs"/>
            <w:rtl/>
          </w:rPr>
          <w:t>לא הפנה את המערער לביה"ד אלא</w:t>
        </w:r>
        <w:r w:rsidR="006A3DDB" w:rsidRPr="006E1C75">
          <w:rPr>
            <w:rFonts w:cs="David" w:hint="cs"/>
            <w:u w:val="single"/>
            <w:rtl/>
            <w:rPrChange w:id="312" w:author="Shimon" w:date="2021-02-17T11:07:00Z">
              <w:rPr>
                <w:rFonts w:cs="David" w:hint="cs"/>
                <w:rtl/>
              </w:rPr>
            </w:rPrChange>
          </w:rPr>
          <w:t xml:space="preserve"> </w:t>
        </w:r>
        <w:r w:rsidR="006A3DDB" w:rsidRPr="006E1C75">
          <w:rPr>
            <w:rFonts w:cs="David" w:hint="cs"/>
            <w:b/>
            <w:bCs/>
            <w:u w:val="single"/>
            <w:rtl/>
            <w:rPrChange w:id="313" w:author="Shimon" w:date="2021-02-17T11:07:00Z">
              <w:rPr>
                <w:rFonts w:cs="David" w:hint="cs"/>
                <w:rtl/>
              </w:rPr>
            </w:rPrChange>
          </w:rPr>
          <w:t>ב</w:t>
        </w:r>
      </w:ins>
      <w:ins w:id="314" w:author="Shimon" w:date="2021-02-16T22:34:00Z">
        <w:r w:rsidR="006A3DDB" w:rsidRPr="006E1C75">
          <w:rPr>
            <w:rFonts w:cs="David" w:hint="cs"/>
            <w:b/>
            <w:bCs/>
            <w:u w:val="single"/>
            <w:rtl/>
            <w:rPrChange w:id="315" w:author="Shimon" w:date="2021-02-17T11:07:00Z">
              <w:rPr>
                <w:rFonts w:cs="David" w:hint="cs"/>
                <w:rtl/>
              </w:rPr>
            </w:rPrChange>
          </w:rPr>
          <w:t>י</w:t>
        </w:r>
      </w:ins>
      <w:ins w:id="316" w:author="Shimon" w:date="2021-02-16T22:33:00Z">
        <w:r w:rsidR="006A3DDB" w:rsidRPr="006E1C75">
          <w:rPr>
            <w:rFonts w:cs="David" w:hint="cs"/>
            <w:b/>
            <w:bCs/>
            <w:u w:val="single"/>
            <w:rtl/>
            <w:rPrChange w:id="317" w:author="Shimon" w:date="2021-02-17T11:07:00Z">
              <w:rPr>
                <w:rFonts w:cs="David" w:hint="cs"/>
                <w:rtl/>
              </w:rPr>
            </w:rPrChange>
          </w:rPr>
          <w:t>קש</w:t>
        </w:r>
        <w:r w:rsidR="006A3DDB" w:rsidRPr="006A3DDB">
          <w:rPr>
            <w:rFonts w:cs="David" w:hint="cs"/>
            <w:b/>
            <w:bCs/>
            <w:rtl/>
            <w:rPrChange w:id="318" w:author="Shimon" w:date="2021-02-16T22:34:00Z">
              <w:rPr>
                <w:rFonts w:cs="David" w:hint="cs"/>
                <w:rtl/>
              </w:rPr>
            </w:rPrChange>
          </w:rPr>
          <w:t xml:space="preserve"> </w:t>
        </w:r>
      </w:ins>
      <w:ins w:id="319" w:author="Shimon" w:date="2021-02-16T22:32:00Z">
        <w:r w:rsidR="006A3DDB" w:rsidRPr="006A3DDB">
          <w:rPr>
            <w:rFonts w:cs="David" w:hint="cs"/>
            <w:b/>
            <w:bCs/>
            <w:rtl/>
            <w:rPrChange w:id="320" w:author="Shimon" w:date="2021-02-16T22:34:00Z">
              <w:rPr>
                <w:rFonts w:cs="David" w:hint="cs"/>
                <w:b/>
                <w:bCs/>
                <w:rtl/>
              </w:rPr>
            </w:rPrChange>
          </w:rPr>
          <w:t>מ</w:t>
        </w:r>
      </w:ins>
      <w:ins w:id="321" w:author="Shimon" w:date="2021-02-16T22:34:00Z">
        <w:r w:rsidR="006A3DDB" w:rsidRPr="006A3DDB">
          <w:rPr>
            <w:rFonts w:cs="David" w:hint="cs"/>
            <w:b/>
            <w:bCs/>
            <w:rtl/>
            <w:rPrChange w:id="322" w:author="Shimon" w:date="2021-02-16T22:34:00Z">
              <w:rPr>
                <w:rFonts w:cs="David" w:hint="cs"/>
                <w:rtl/>
              </w:rPr>
            </w:rPrChange>
          </w:rPr>
          <w:t xml:space="preserve">מנו </w:t>
        </w:r>
      </w:ins>
      <w:ins w:id="323" w:author="Shimon" w:date="2021-02-16T22:32:00Z">
        <w:r w:rsidR="006A3DDB" w:rsidRPr="006A3DDB">
          <w:rPr>
            <w:rFonts w:cs="David" w:hint="cs"/>
            <w:b/>
            <w:bCs/>
            <w:rtl/>
            <w:rPrChange w:id="324" w:author="Shimon" w:date="2021-02-16T22:34:00Z">
              <w:rPr>
                <w:rFonts w:cs="David" w:hint="cs"/>
                <w:b/>
                <w:bCs/>
                <w:rtl/>
              </w:rPr>
            </w:rPrChange>
          </w:rPr>
          <w:t>לכתוב אליו</w:t>
        </w:r>
        <w:r w:rsidR="006A3DDB" w:rsidRPr="006A3DDB">
          <w:rPr>
            <w:rFonts w:cs="David" w:hint="cs"/>
            <w:rtl/>
            <w:rPrChange w:id="325" w:author="Shimon" w:date="2021-02-16T22:32:00Z">
              <w:rPr>
                <w:rFonts w:cs="David" w:hint="cs"/>
                <w:b/>
                <w:bCs/>
                <w:rtl/>
              </w:rPr>
            </w:rPrChange>
          </w:rPr>
          <w:t xml:space="preserve"> </w:t>
        </w:r>
      </w:ins>
      <w:ins w:id="326" w:author="Shimon" w:date="2021-02-16T22:34:00Z">
        <w:r w:rsidR="006A3DDB">
          <w:rPr>
            <w:rFonts w:cs="David" w:hint="cs"/>
            <w:rtl/>
          </w:rPr>
          <w:t>("לבקשתך")</w:t>
        </w:r>
      </w:ins>
      <w:ins w:id="327" w:author="Shimon" w:date="2021-02-16T22:36:00Z">
        <w:r w:rsidR="006A3DDB">
          <w:rPr>
            <w:rFonts w:cs="David" w:hint="cs"/>
            <w:b/>
            <w:bCs/>
            <w:rtl/>
          </w:rPr>
          <w:t xml:space="preserve"> את השגותיו </w:t>
        </w:r>
      </w:ins>
      <w:del w:id="328" w:author="Shimon" w:date="2021-02-16T22:36:00Z">
        <w:r w:rsidDel="006A3DDB">
          <w:rPr>
            <w:rFonts w:cs="David" w:hint="cs"/>
            <w:b/>
            <w:bCs/>
            <w:rtl/>
          </w:rPr>
          <w:delText>אליה פנה המערער בהתאם להנחיות הנציבות</w:delText>
        </w:r>
      </w:del>
      <w:r>
        <w:rPr>
          <w:rFonts w:cs="David" w:hint="cs"/>
          <w:b/>
          <w:bCs/>
          <w:rtl/>
        </w:rPr>
        <w:t>.</w:t>
      </w:r>
    </w:p>
    <w:p w:rsidR="00E241BF" w:rsidRPr="006E1C75" w:rsidRDefault="00E241BF" w:rsidP="00E241BF">
      <w:pPr>
        <w:tabs>
          <w:tab w:val="left" w:pos="1214"/>
        </w:tabs>
        <w:spacing w:after="200" w:line="360" w:lineRule="auto"/>
        <w:ind w:left="1214"/>
        <w:jc w:val="both"/>
        <w:rPr>
          <w:rFonts w:cs="David"/>
          <w:b/>
          <w:bCs/>
          <w:u w:val="single"/>
          <w:rPrChange w:id="329" w:author="Shimon" w:date="2021-02-17T11:08:00Z">
            <w:rPr>
              <w:rFonts w:cs="David"/>
            </w:rPr>
          </w:rPrChange>
        </w:rPr>
      </w:pPr>
      <w:del w:id="330" w:author="Shimon" w:date="2021-02-16T22:37:00Z">
        <w:r w:rsidDel="006A3DDB">
          <w:rPr>
            <w:rFonts w:cs="David" w:hint="cs"/>
            <w:rtl/>
          </w:rPr>
          <w:delText xml:space="preserve">זאת ועוד. </w:delText>
        </w:r>
      </w:del>
      <w:r>
        <w:rPr>
          <w:rFonts w:cs="David" w:hint="cs"/>
          <w:rtl/>
        </w:rPr>
        <w:t>מכתבו של המערער תומך בטענותיו כי נאמר לו במפורש למצות את ענייניו מול הנציבות ולא למהר ולהגיש ערעור.</w:t>
      </w:r>
      <w:r w:rsidR="00C15510">
        <w:rPr>
          <w:rFonts w:cs="David" w:hint="cs"/>
          <w:rtl/>
        </w:rPr>
        <w:t xml:space="preserve"> </w:t>
      </w:r>
      <w:r w:rsidR="00C15510" w:rsidRPr="00C15510">
        <w:rPr>
          <w:rFonts w:cs="David" w:hint="cs"/>
          <w:b/>
          <w:bCs/>
          <w:rtl/>
        </w:rPr>
        <w:t xml:space="preserve">אף בכך יש לחזק את טענותיו של המערער כי הוצג בפניו שהוא לא נדרש להגיש ערעור </w:t>
      </w:r>
      <w:proofErr w:type="spellStart"/>
      <w:r w:rsidR="00C15510" w:rsidRPr="00C15510">
        <w:rPr>
          <w:rFonts w:cs="David" w:hint="cs"/>
          <w:b/>
          <w:bCs/>
          <w:rtl/>
        </w:rPr>
        <w:t>גימלאות</w:t>
      </w:r>
      <w:proofErr w:type="spellEnd"/>
      <w:r w:rsidR="00C15510" w:rsidRPr="00C15510">
        <w:rPr>
          <w:rFonts w:cs="David" w:hint="cs"/>
          <w:b/>
          <w:bCs/>
          <w:rtl/>
        </w:rPr>
        <w:t>, אלא לנהל הליכים מול נציבות שירות המדינה</w:t>
      </w:r>
      <w:ins w:id="331" w:author="Shimon" w:date="2021-02-17T11:07:00Z">
        <w:r w:rsidR="006E1C75">
          <w:rPr>
            <w:rFonts w:cs="David" w:hint="cs"/>
            <w:b/>
            <w:bCs/>
            <w:rtl/>
          </w:rPr>
          <w:t xml:space="preserve"> </w:t>
        </w:r>
        <w:r w:rsidR="006E1C75" w:rsidRPr="006E1C75">
          <w:rPr>
            <w:rFonts w:cs="David" w:hint="cs"/>
            <w:b/>
            <w:bCs/>
            <w:u w:val="single"/>
            <w:rtl/>
            <w:rPrChange w:id="332" w:author="Shimon" w:date="2021-02-17T11:08:00Z">
              <w:rPr>
                <w:rFonts w:cs="David" w:hint="cs"/>
                <w:b/>
                <w:bCs/>
                <w:rtl/>
              </w:rPr>
            </w:rPrChange>
          </w:rPr>
          <w:t>כי הם המוסמכים ל</w:t>
        </w:r>
      </w:ins>
      <w:ins w:id="333" w:author="Shimon" w:date="2021-02-17T11:08:00Z">
        <w:r w:rsidR="006E1C75" w:rsidRPr="006E1C75">
          <w:rPr>
            <w:rFonts w:cs="David" w:hint="cs"/>
            <w:b/>
            <w:bCs/>
            <w:u w:val="single"/>
            <w:rtl/>
            <w:rPrChange w:id="334" w:author="Shimon" w:date="2021-02-17T11:08:00Z">
              <w:rPr>
                <w:rFonts w:cs="David" w:hint="cs"/>
                <w:b/>
                <w:bCs/>
                <w:rtl/>
              </w:rPr>
            </w:rPrChange>
          </w:rPr>
          <w:t>כך</w:t>
        </w:r>
      </w:ins>
      <w:r w:rsidR="00C15510" w:rsidRPr="006E1C75">
        <w:rPr>
          <w:rFonts w:cs="David" w:hint="cs"/>
          <w:b/>
          <w:bCs/>
          <w:u w:val="single"/>
          <w:rtl/>
          <w:rPrChange w:id="335" w:author="Shimon" w:date="2021-02-17T11:08:00Z">
            <w:rPr>
              <w:rFonts w:cs="David" w:hint="cs"/>
              <w:rtl/>
            </w:rPr>
          </w:rPrChange>
        </w:rPr>
        <w:t>.</w:t>
      </w:r>
    </w:p>
    <w:p w:rsidR="00E241BF" w:rsidRPr="00C15510" w:rsidRDefault="00E241BF" w:rsidP="00E241BF">
      <w:pPr>
        <w:numPr>
          <w:ilvl w:val="1"/>
          <w:numId w:val="1"/>
        </w:numPr>
        <w:tabs>
          <w:tab w:val="clear" w:pos="792"/>
          <w:tab w:val="left" w:pos="1214"/>
        </w:tabs>
        <w:spacing w:after="200" w:line="360" w:lineRule="auto"/>
        <w:ind w:left="1214" w:hanging="612"/>
        <w:jc w:val="both"/>
        <w:rPr>
          <w:rFonts w:cs="David"/>
          <w:b/>
          <w:bCs/>
        </w:rPr>
      </w:pPr>
      <w:r>
        <w:rPr>
          <w:rFonts w:cs="David" w:hint="cs"/>
          <w:u w:val="single"/>
          <w:rtl/>
        </w:rPr>
        <w:t>שלישית</w:t>
      </w:r>
      <w:r>
        <w:rPr>
          <w:rFonts w:cs="David" w:hint="cs"/>
          <w:rtl/>
        </w:rPr>
        <w:t xml:space="preserve">, אישור </w:t>
      </w:r>
      <w:proofErr w:type="spellStart"/>
      <w:r>
        <w:rPr>
          <w:rFonts w:cs="David" w:hint="cs"/>
          <w:rtl/>
        </w:rPr>
        <w:t>הנש</w:t>
      </w:r>
      <w:r w:rsidR="00100CC1">
        <w:rPr>
          <w:rFonts w:cs="David" w:hint="cs"/>
          <w:rtl/>
        </w:rPr>
        <w:t>"מ</w:t>
      </w:r>
      <w:proofErr w:type="spellEnd"/>
      <w:r w:rsidR="00100CC1">
        <w:rPr>
          <w:rFonts w:cs="David" w:hint="cs"/>
          <w:rtl/>
        </w:rPr>
        <w:t xml:space="preserve"> מיום 21.8.2012 </w:t>
      </w:r>
      <w:r w:rsidR="00100CC1" w:rsidRPr="00C15510">
        <w:rPr>
          <w:rFonts w:cs="David" w:hint="cs"/>
          <w:b/>
          <w:bCs/>
          <w:u w:val="single"/>
          <w:rtl/>
        </w:rPr>
        <w:t>קובע</w:t>
      </w:r>
      <w:r w:rsidR="00100CC1" w:rsidRPr="00C15510">
        <w:rPr>
          <w:rFonts w:cs="David" w:hint="cs"/>
          <w:b/>
          <w:bCs/>
          <w:rtl/>
        </w:rPr>
        <w:t xml:space="preserve"> את נוסחת החישוב של </w:t>
      </w:r>
      <w:proofErr w:type="spellStart"/>
      <w:r w:rsidR="00100CC1" w:rsidRPr="00C15510">
        <w:rPr>
          <w:rFonts w:cs="David" w:hint="cs"/>
          <w:b/>
          <w:bCs/>
          <w:rtl/>
        </w:rPr>
        <w:t>הגימלה</w:t>
      </w:r>
      <w:proofErr w:type="spellEnd"/>
      <w:r w:rsidR="00100CC1" w:rsidRPr="00C15510">
        <w:rPr>
          <w:rFonts w:cs="David" w:hint="cs"/>
          <w:b/>
          <w:bCs/>
          <w:rtl/>
        </w:rPr>
        <w:t xml:space="preserve"> המגיעה למערער.</w:t>
      </w:r>
    </w:p>
    <w:p w:rsidR="00100CC1" w:rsidRDefault="00C15510" w:rsidP="00100CC1">
      <w:pPr>
        <w:tabs>
          <w:tab w:val="left" w:pos="1214"/>
        </w:tabs>
        <w:spacing w:after="200" w:line="360" w:lineRule="auto"/>
        <w:ind w:left="1214"/>
        <w:jc w:val="both"/>
        <w:rPr>
          <w:rFonts w:cs="David"/>
          <w:rtl/>
        </w:rPr>
      </w:pPr>
      <w:r>
        <w:rPr>
          <w:rFonts w:cs="David" w:hint="cs"/>
          <w:rtl/>
        </w:rPr>
        <w:t xml:space="preserve">ודוק - </w:t>
      </w:r>
      <w:r w:rsidR="00100CC1" w:rsidRPr="00100CC1">
        <w:rPr>
          <w:rFonts w:cs="David" w:hint="cs"/>
          <w:rtl/>
        </w:rPr>
        <w:t xml:space="preserve">כעולה מלשון האישור, </w:t>
      </w:r>
      <w:r w:rsidR="00100CC1" w:rsidRPr="00C15510">
        <w:rPr>
          <w:rFonts w:cs="David" w:hint="cs"/>
          <w:b/>
          <w:bCs/>
          <w:rtl/>
        </w:rPr>
        <w:t xml:space="preserve">אין מדובר בהמלצה או באישור לחישוב שביצע </w:t>
      </w:r>
      <w:proofErr w:type="spellStart"/>
      <w:r w:rsidR="00100CC1" w:rsidRPr="00C15510">
        <w:rPr>
          <w:rFonts w:cs="David" w:hint="cs"/>
          <w:b/>
          <w:bCs/>
          <w:rtl/>
        </w:rPr>
        <w:t>מינהל</w:t>
      </w:r>
      <w:proofErr w:type="spellEnd"/>
      <w:r w:rsidR="00100CC1" w:rsidRPr="00C15510">
        <w:rPr>
          <w:rFonts w:cs="David" w:hint="cs"/>
          <w:b/>
          <w:bCs/>
          <w:rtl/>
        </w:rPr>
        <w:t xml:space="preserve"> </w:t>
      </w:r>
      <w:proofErr w:type="spellStart"/>
      <w:r w:rsidR="00100CC1" w:rsidRPr="00C15510">
        <w:rPr>
          <w:rFonts w:cs="David" w:hint="cs"/>
          <w:b/>
          <w:bCs/>
          <w:rtl/>
        </w:rPr>
        <w:t>הגימלאות</w:t>
      </w:r>
      <w:proofErr w:type="spellEnd"/>
      <w:r w:rsidR="00100CC1" w:rsidRPr="00C15510">
        <w:rPr>
          <w:rFonts w:cs="David" w:hint="cs"/>
          <w:b/>
          <w:bCs/>
          <w:rtl/>
        </w:rPr>
        <w:t xml:space="preserve">, אלא בהנחיה של נציבות שירות המדינה כיצד יש לחשב את </w:t>
      </w:r>
      <w:proofErr w:type="spellStart"/>
      <w:r w:rsidR="00100CC1" w:rsidRPr="00C15510">
        <w:rPr>
          <w:rFonts w:cs="David" w:hint="cs"/>
          <w:b/>
          <w:bCs/>
          <w:rtl/>
        </w:rPr>
        <w:t>גימלתו</w:t>
      </w:r>
      <w:proofErr w:type="spellEnd"/>
      <w:r w:rsidR="00100CC1" w:rsidRPr="00C15510">
        <w:rPr>
          <w:rFonts w:cs="David" w:hint="cs"/>
          <w:b/>
          <w:bCs/>
          <w:rtl/>
        </w:rPr>
        <w:t xml:space="preserve"> של המערער</w:t>
      </w:r>
      <w:r w:rsidR="00100CC1">
        <w:rPr>
          <w:rFonts w:cs="David" w:hint="cs"/>
          <w:rtl/>
        </w:rPr>
        <w:t>.</w:t>
      </w:r>
    </w:p>
    <w:p w:rsidR="00100CC1" w:rsidRDefault="00100CC1" w:rsidP="00100CC1">
      <w:pPr>
        <w:tabs>
          <w:tab w:val="left" w:pos="1214"/>
        </w:tabs>
        <w:spacing w:line="360" w:lineRule="auto"/>
        <w:ind w:left="1214"/>
        <w:jc w:val="both"/>
        <w:rPr>
          <w:rFonts w:cs="David"/>
          <w:rtl/>
        </w:rPr>
      </w:pPr>
      <w:r>
        <w:rPr>
          <w:rFonts w:cs="David" w:hint="cs"/>
          <w:rtl/>
        </w:rPr>
        <w:t xml:space="preserve">ראו את הרישא של האישור: </w:t>
      </w:r>
    </w:p>
    <w:p w:rsidR="00100CC1" w:rsidRPr="00100CC1" w:rsidRDefault="00100CC1" w:rsidP="00100CC1">
      <w:pPr>
        <w:tabs>
          <w:tab w:val="left" w:pos="1214"/>
        </w:tabs>
        <w:spacing w:after="200" w:line="360" w:lineRule="auto"/>
        <w:ind w:left="1214"/>
        <w:jc w:val="both"/>
        <w:rPr>
          <w:rFonts w:cs="David"/>
        </w:rPr>
      </w:pPr>
      <w:r w:rsidRPr="00100CC1">
        <w:rPr>
          <w:rFonts w:cs="David"/>
          <w:noProof/>
          <w:rtl/>
          <w:lang w:eastAsia="en-US"/>
        </w:rPr>
        <w:drawing>
          <wp:inline distT="0" distB="0" distL="0" distR="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243547" w:rsidRDefault="00243547" w:rsidP="00243547">
      <w:pPr>
        <w:tabs>
          <w:tab w:val="left" w:pos="1214"/>
        </w:tabs>
        <w:spacing w:line="360" w:lineRule="auto"/>
        <w:ind w:left="1214"/>
        <w:jc w:val="both"/>
        <w:rPr>
          <w:ins w:id="336" w:author="Shimon" w:date="2021-02-17T11:12:00Z"/>
          <w:rFonts w:cs="David"/>
          <w:rtl/>
        </w:rPr>
      </w:pPr>
      <w:r>
        <w:rPr>
          <w:rFonts w:cs="David" w:hint="cs"/>
          <w:rtl/>
        </w:rPr>
        <w:t>ראו גם סעיף 4 לאישור</w:t>
      </w:r>
      <w:ins w:id="337" w:author="Shimon" w:date="2021-02-17T11:09:00Z">
        <w:r w:rsidR="00D265EA">
          <w:rPr>
            <w:rFonts w:cs="David" w:hint="cs"/>
            <w:rtl/>
          </w:rPr>
          <w:t xml:space="preserve"> ואת ההדגמה של נוסחה שלפיה יש להכין את </w:t>
        </w:r>
        <w:proofErr w:type="spellStart"/>
        <w:r w:rsidR="00D265EA">
          <w:rPr>
            <w:rFonts w:cs="David" w:hint="cs"/>
            <w:rtl/>
          </w:rPr>
          <w:t>הגימלה</w:t>
        </w:r>
      </w:ins>
      <w:proofErr w:type="spellEnd"/>
      <w:r>
        <w:rPr>
          <w:rFonts w:cs="David" w:hint="cs"/>
          <w:rtl/>
        </w:rPr>
        <w:t>:</w:t>
      </w:r>
    </w:p>
    <w:p w:rsidR="00D265EA" w:rsidRDefault="00D265EA" w:rsidP="00243547">
      <w:pPr>
        <w:tabs>
          <w:tab w:val="left" w:pos="1214"/>
        </w:tabs>
        <w:spacing w:line="360" w:lineRule="auto"/>
        <w:ind w:left="1214"/>
        <w:jc w:val="both"/>
        <w:rPr>
          <w:rFonts w:cs="David"/>
          <w:rtl/>
        </w:rPr>
      </w:pPr>
    </w:p>
    <w:p w:rsidR="00243547" w:rsidRDefault="00243547" w:rsidP="00243547">
      <w:pPr>
        <w:tabs>
          <w:tab w:val="left" w:pos="1214"/>
        </w:tabs>
        <w:spacing w:line="360" w:lineRule="auto"/>
        <w:ind w:left="1214"/>
        <w:jc w:val="both"/>
        <w:rPr>
          <w:rFonts w:cs="David"/>
          <w:rtl/>
        </w:rPr>
      </w:pPr>
      <w:r w:rsidRPr="00243547">
        <w:rPr>
          <w:rFonts w:cs="David"/>
          <w:noProof/>
          <w:rtl/>
          <w:lang w:eastAsia="en-US"/>
        </w:rPr>
        <w:lastRenderedPageBreak/>
        <w:drawing>
          <wp:inline distT="0" distB="0" distL="0" distR="0">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D265EA" w:rsidRPr="00D265EA" w:rsidRDefault="00D265EA" w:rsidP="00DD74C8">
      <w:pPr>
        <w:tabs>
          <w:tab w:val="left" w:pos="1214"/>
        </w:tabs>
        <w:spacing w:after="200" w:line="360" w:lineRule="auto"/>
        <w:ind w:left="602"/>
        <w:jc w:val="both"/>
        <w:rPr>
          <w:ins w:id="338" w:author="Shimon" w:date="2021-02-17T11:14:00Z"/>
          <w:rFonts w:cs="David"/>
          <w:i/>
          <w:iCs/>
          <w:u w:val="single"/>
          <w:rtl/>
          <w:rPrChange w:id="339" w:author="Shimon" w:date="2021-02-17T11:15:00Z">
            <w:rPr>
              <w:ins w:id="340" w:author="Shimon" w:date="2021-02-17T11:14:00Z"/>
              <w:rFonts w:cs="David"/>
              <w:i/>
              <w:iCs/>
              <w:rtl/>
            </w:rPr>
          </w:rPrChange>
        </w:rPr>
      </w:pPr>
      <w:ins w:id="341" w:author="Shimon" w:date="2021-02-17T11:14:00Z">
        <w:r w:rsidRPr="00D265EA">
          <w:rPr>
            <w:rFonts w:cs="David"/>
            <w:i/>
            <w:iCs/>
            <w:noProof/>
            <w:u w:val="single"/>
            <w:rtl/>
            <w:lang w:eastAsia="en-US"/>
            <w:rPrChange w:id="342" w:author="Shimon" w:date="2021-02-17T11:15:00Z">
              <w:rPr>
                <w:rFonts w:cs="David"/>
                <w:i/>
                <w:iCs/>
                <w:noProof/>
                <w:rtl/>
                <w:lang w:eastAsia="en-US"/>
              </w:rPr>
            </w:rPrChange>
          </w:rPr>
          <w:drawing>
            <wp:inline distT="0" distB="0" distL="0" distR="0">
              <wp:extent cx="5748655" cy="842735"/>
              <wp:effectExtent l="0" t="0" r="4445"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8655" cy="842735"/>
                      </a:xfrm>
                      <a:prstGeom prst="rect">
                        <a:avLst/>
                      </a:prstGeom>
                      <a:noFill/>
                      <a:ln>
                        <a:noFill/>
                      </a:ln>
                    </pic:spPr>
                  </pic:pic>
                </a:graphicData>
              </a:graphic>
            </wp:inline>
          </w:drawing>
        </w:r>
      </w:ins>
    </w:p>
    <w:p w:rsidR="00DD74C8" w:rsidRPr="003B467F" w:rsidRDefault="00DD74C8" w:rsidP="00DD74C8">
      <w:pPr>
        <w:tabs>
          <w:tab w:val="left" w:pos="1214"/>
        </w:tabs>
        <w:spacing w:after="200" w:line="360" w:lineRule="auto"/>
        <w:ind w:left="602"/>
        <w:jc w:val="both"/>
        <w:rPr>
          <w:rFonts w:cs="David"/>
          <w:i/>
          <w:iCs/>
        </w:rPr>
      </w:pPr>
      <w:r w:rsidRPr="003B467F">
        <w:rPr>
          <w:rFonts w:cs="David" w:hint="cs"/>
          <w:i/>
          <w:iCs/>
          <w:rtl/>
        </w:rPr>
        <w:t>**</w:t>
      </w:r>
      <w:r w:rsidRPr="003B467F">
        <w:rPr>
          <w:rFonts w:cs="David"/>
          <w:i/>
          <w:iCs/>
          <w:rtl/>
        </w:rPr>
        <w:tab/>
      </w:r>
      <w:r w:rsidRPr="003B467F">
        <w:rPr>
          <w:rFonts w:cs="David" w:hint="cs"/>
          <w:i/>
          <w:iCs/>
          <w:rtl/>
        </w:rPr>
        <w:t xml:space="preserve">למען הנוחות, </w:t>
      </w:r>
      <w:r>
        <w:rPr>
          <w:rFonts w:cs="David" w:hint="cs"/>
          <w:i/>
          <w:iCs/>
          <w:rtl/>
        </w:rPr>
        <w:t xml:space="preserve">אישור </w:t>
      </w:r>
      <w:proofErr w:type="spellStart"/>
      <w:r>
        <w:rPr>
          <w:rFonts w:cs="David" w:hint="cs"/>
          <w:i/>
          <w:iCs/>
          <w:rtl/>
        </w:rPr>
        <w:t>נש"מ</w:t>
      </w:r>
      <w:proofErr w:type="spellEnd"/>
      <w:r w:rsidRPr="003B467F">
        <w:rPr>
          <w:rFonts w:cs="David" w:hint="cs"/>
          <w:i/>
          <w:iCs/>
          <w:rtl/>
        </w:rPr>
        <w:t xml:space="preserve"> מצורף </w:t>
      </w:r>
      <w:r w:rsidRPr="00FC40EB">
        <w:rPr>
          <w:rFonts w:cs="David" w:hint="cs"/>
          <w:i/>
          <w:iCs/>
          <w:highlight w:val="yellow"/>
          <w:rtl/>
          <w:rPrChange w:id="343" w:author="Shimon" w:date="2021-02-17T14:18:00Z">
            <w:rPr>
              <w:rFonts w:cs="David" w:hint="cs"/>
              <w:i/>
              <w:iCs/>
              <w:rtl/>
            </w:rPr>
          </w:rPrChange>
        </w:rPr>
        <w:t>כנספח 2</w:t>
      </w:r>
      <w:r w:rsidRPr="003B467F">
        <w:rPr>
          <w:rFonts w:cs="David" w:hint="cs"/>
          <w:i/>
          <w:iCs/>
          <w:rtl/>
        </w:rPr>
        <w:t xml:space="preserve"> לתשובה זאת.</w:t>
      </w:r>
    </w:p>
    <w:p w:rsidR="00243547" w:rsidRDefault="00243547" w:rsidP="00243547">
      <w:pPr>
        <w:numPr>
          <w:ilvl w:val="1"/>
          <w:numId w:val="1"/>
        </w:numPr>
        <w:tabs>
          <w:tab w:val="clear" w:pos="792"/>
          <w:tab w:val="left" w:pos="1214"/>
        </w:tabs>
        <w:spacing w:after="200" w:line="360" w:lineRule="auto"/>
        <w:ind w:left="1214" w:hanging="612"/>
        <w:jc w:val="both"/>
        <w:rPr>
          <w:rFonts w:cs="David"/>
        </w:rPr>
      </w:pPr>
      <w:r>
        <w:rPr>
          <w:rFonts w:cs="David" w:hint="cs"/>
          <w:rtl/>
        </w:rPr>
        <w:t xml:space="preserve">מהאמור לעיל עולה בבירור כי </w:t>
      </w:r>
      <w:r>
        <w:rPr>
          <w:rFonts w:cs="David"/>
          <w:rtl/>
        </w:rPr>
        <w:t>–</w:t>
      </w:r>
      <w:r>
        <w:rPr>
          <w:rFonts w:cs="David" w:hint="cs"/>
          <w:rtl/>
        </w:rPr>
        <w:t xml:space="preserve"> </w:t>
      </w:r>
    </w:p>
    <w:p w:rsidR="00243547" w:rsidRPr="00243547" w:rsidRDefault="00243547" w:rsidP="00243547">
      <w:pPr>
        <w:pStyle w:val="af0"/>
        <w:numPr>
          <w:ilvl w:val="0"/>
          <w:numId w:val="15"/>
        </w:numPr>
        <w:tabs>
          <w:tab w:val="left" w:pos="1214"/>
        </w:tabs>
        <w:spacing w:after="200" w:line="360" w:lineRule="auto"/>
        <w:contextualSpacing w:val="0"/>
        <w:jc w:val="both"/>
        <w:rPr>
          <w:rFonts w:cs="David"/>
          <w:sz w:val="24"/>
          <w:szCs w:val="24"/>
        </w:rPr>
      </w:pPr>
      <w:r w:rsidRPr="00243547">
        <w:rPr>
          <w:rFonts w:cs="David" w:hint="cs"/>
          <w:b/>
          <w:bCs/>
          <w:sz w:val="24"/>
          <w:szCs w:val="24"/>
          <w:rtl/>
        </w:rPr>
        <w:t xml:space="preserve">נציבות שירות המדינה קבעה את </w:t>
      </w:r>
      <w:ins w:id="344" w:author="Shimon" w:date="2021-02-17T11:15:00Z">
        <w:r w:rsidR="00D265EA">
          <w:rPr>
            <w:rFonts w:cs="David" w:hint="cs"/>
            <w:b/>
            <w:bCs/>
            <w:sz w:val="24"/>
            <w:szCs w:val="24"/>
            <w:rtl/>
          </w:rPr>
          <w:t xml:space="preserve">שיעור </w:t>
        </w:r>
        <w:proofErr w:type="spellStart"/>
        <w:r w:rsidR="00D265EA">
          <w:rPr>
            <w:rFonts w:cs="David" w:hint="cs"/>
            <w:b/>
            <w:bCs/>
            <w:sz w:val="24"/>
            <w:szCs w:val="24"/>
            <w:rtl/>
          </w:rPr>
          <w:t>הגימלה</w:t>
        </w:r>
        <w:proofErr w:type="spellEnd"/>
        <w:r w:rsidR="00D265EA">
          <w:rPr>
            <w:rFonts w:cs="David" w:hint="cs"/>
            <w:b/>
            <w:bCs/>
            <w:sz w:val="24"/>
            <w:szCs w:val="24"/>
            <w:rtl/>
          </w:rPr>
          <w:t xml:space="preserve"> ו</w:t>
        </w:r>
      </w:ins>
      <w:r w:rsidRPr="00243547">
        <w:rPr>
          <w:rFonts w:cs="David" w:hint="cs"/>
          <w:b/>
          <w:bCs/>
          <w:sz w:val="24"/>
          <w:szCs w:val="24"/>
          <w:rtl/>
        </w:rPr>
        <w:t xml:space="preserve">נוסחת החישוב והנחתה את </w:t>
      </w:r>
      <w:proofErr w:type="spellStart"/>
      <w:r w:rsidRPr="00243547">
        <w:rPr>
          <w:rFonts w:cs="David" w:hint="cs"/>
          <w:b/>
          <w:bCs/>
          <w:sz w:val="24"/>
          <w:szCs w:val="24"/>
          <w:rtl/>
        </w:rPr>
        <w:t>מינהל</w:t>
      </w:r>
      <w:proofErr w:type="spellEnd"/>
      <w:r w:rsidRPr="00243547">
        <w:rPr>
          <w:rFonts w:cs="David" w:hint="cs"/>
          <w:b/>
          <w:bCs/>
          <w:sz w:val="24"/>
          <w:szCs w:val="24"/>
          <w:rtl/>
        </w:rPr>
        <w:t xml:space="preserve"> </w:t>
      </w:r>
      <w:proofErr w:type="spellStart"/>
      <w:r w:rsidRPr="00243547">
        <w:rPr>
          <w:rFonts w:cs="David" w:hint="cs"/>
          <w:b/>
          <w:bCs/>
          <w:sz w:val="24"/>
          <w:szCs w:val="24"/>
          <w:rtl/>
        </w:rPr>
        <w:t>הגימלאות</w:t>
      </w:r>
      <w:proofErr w:type="spellEnd"/>
      <w:r w:rsidRPr="00243547">
        <w:rPr>
          <w:rFonts w:cs="David" w:hint="cs"/>
          <w:b/>
          <w:bCs/>
          <w:sz w:val="24"/>
          <w:szCs w:val="24"/>
          <w:rtl/>
        </w:rPr>
        <w:t xml:space="preserve"> כיצד לחשב את </w:t>
      </w:r>
      <w:proofErr w:type="spellStart"/>
      <w:r w:rsidRPr="00243547">
        <w:rPr>
          <w:rFonts w:cs="David" w:hint="cs"/>
          <w:b/>
          <w:bCs/>
          <w:sz w:val="24"/>
          <w:szCs w:val="24"/>
          <w:rtl/>
        </w:rPr>
        <w:t>גימלתו</w:t>
      </w:r>
      <w:proofErr w:type="spellEnd"/>
      <w:r w:rsidRPr="00243547">
        <w:rPr>
          <w:rFonts w:cs="David" w:hint="cs"/>
          <w:b/>
          <w:bCs/>
          <w:sz w:val="24"/>
          <w:szCs w:val="24"/>
          <w:rtl/>
        </w:rPr>
        <w:t xml:space="preserve"> של המערער.</w:t>
      </w:r>
    </w:p>
    <w:p w:rsidR="00D265EA" w:rsidRDefault="00243547" w:rsidP="00D265EA">
      <w:pPr>
        <w:tabs>
          <w:tab w:val="left" w:pos="1214"/>
        </w:tabs>
        <w:spacing w:after="200" w:line="360" w:lineRule="auto"/>
        <w:ind w:left="1214"/>
        <w:jc w:val="both"/>
        <w:rPr>
          <w:ins w:id="345" w:author="Shimon" w:date="2021-02-17T11:17:00Z"/>
          <w:rFonts w:cs="David"/>
          <w:rtl/>
        </w:rPr>
      </w:pPr>
      <w:r w:rsidRPr="00243547">
        <w:rPr>
          <w:rFonts w:cs="David" w:hint="cs"/>
          <w:b/>
          <w:bCs/>
          <w:rtl/>
        </w:rPr>
        <w:t xml:space="preserve">אישור זה הוצג למערער כאשר פנה </w:t>
      </w:r>
      <w:proofErr w:type="spellStart"/>
      <w:r w:rsidRPr="00243547">
        <w:rPr>
          <w:rFonts w:cs="David" w:hint="cs"/>
          <w:b/>
          <w:bCs/>
          <w:rtl/>
        </w:rPr>
        <w:t>למינהל</w:t>
      </w:r>
      <w:proofErr w:type="spellEnd"/>
      <w:r w:rsidRPr="00243547">
        <w:rPr>
          <w:rFonts w:cs="David" w:hint="cs"/>
          <w:b/>
          <w:bCs/>
          <w:rtl/>
        </w:rPr>
        <w:t xml:space="preserve"> </w:t>
      </w:r>
      <w:proofErr w:type="spellStart"/>
      <w:r w:rsidRPr="00243547">
        <w:rPr>
          <w:rFonts w:cs="David" w:hint="cs"/>
          <w:b/>
          <w:bCs/>
          <w:rtl/>
        </w:rPr>
        <w:t>הגימלאות</w:t>
      </w:r>
      <w:proofErr w:type="spellEnd"/>
      <w:r w:rsidRPr="00243547">
        <w:rPr>
          <w:rFonts w:cs="David" w:hint="cs"/>
          <w:b/>
          <w:bCs/>
          <w:rtl/>
        </w:rPr>
        <w:t xml:space="preserve">, </w:t>
      </w:r>
      <w:proofErr w:type="spellStart"/>
      <w:r w:rsidRPr="00243547">
        <w:rPr>
          <w:rFonts w:cs="David" w:hint="cs"/>
          <w:b/>
          <w:bCs/>
          <w:rtl/>
        </w:rPr>
        <w:t>וממינהל</w:t>
      </w:r>
      <w:proofErr w:type="spellEnd"/>
      <w:r w:rsidRPr="00243547">
        <w:rPr>
          <w:rFonts w:cs="David" w:hint="cs"/>
          <w:b/>
          <w:bCs/>
          <w:rtl/>
        </w:rPr>
        <w:t xml:space="preserve"> </w:t>
      </w:r>
      <w:proofErr w:type="spellStart"/>
      <w:r w:rsidRPr="00243547">
        <w:rPr>
          <w:rFonts w:cs="David" w:hint="cs"/>
          <w:b/>
          <w:bCs/>
          <w:rtl/>
        </w:rPr>
        <w:t>הגימלאות</w:t>
      </w:r>
      <w:proofErr w:type="spellEnd"/>
      <w:r w:rsidRPr="00243547">
        <w:rPr>
          <w:rFonts w:cs="David" w:hint="cs"/>
          <w:b/>
          <w:bCs/>
          <w:rtl/>
        </w:rPr>
        <w:t xml:space="preserve"> נאמר לו במפורש לפנות לנציבות שירות המדינה בעניין נוסחת החישוב, וכך עשה.</w:t>
      </w:r>
      <w:ins w:id="346" w:author="Shimon" w:date="2021-02-17T11:17:00Z">
        <w:r w:rsidR="00D265EA" w:rsidRPr="00D265EA">
          <w:rPr>
            <w:rFonts w:cs="David" w:hint="cs"/>
            <w:rtl/>
          </w:rPr>
          <w:t xml:space="preserve"> </w:t>
        </w:r>
      </w:ins>
    </w:p>
    <w:p w:rsidR="00243547" w:rsidRPr="00D265EA" w:rsidRDefault="00D265EA" w:rsidP="00D265EA">
      <w:pPr>
        <w:tabs>
          <w:tab w:val="left" w:pos="1214"/>
        </w:tabs>
        <w:spacing w:after="200" w:line="360" w:lineRule="auto"/>
        <w:ind w:left="1214"/>
        <w:jc w:val="both"/>
        <w:rPr>
          <w:rFonts w:cs="David"/>
        </w:rPr>
        <w:pPrChange w:id="347" w:author="Shimon" w:date="2021-02-17T11:17:00Z">
          <w:pPr>
            <w:pStyle w:val="af0"/>
            <w:numPr>
              <w:numId w:val="15"/>
            </w:numPr>
            <w:tabs>
              <w:tab w:val="left" w:pos="1214"/>
            </w:tabs>
            <w:spacing w:after="200" w:line="360" w:lineRule="auto"/>
            <w:ind w:left="1574" w:hanging="360"/>
            <w:contextualSpacing w:val="0"/>
            <w:jc w:val="both"/>
          </w:pPr>
        </w:pPrChange>
      </w:pPr>
      <w:ins w:id="348" w:author="Shimon" w:date="2021-02-17T11:17:00Z">
        <w:r w:rsidRPr="006A3DDB">
          <w:rPr>
            <w:rFonts w:cs="David" w:hint="cs"/>
            <w:rtl/>
          </w:rPr>
          <w:t xml:space="preserve">(יושם לב </w:t>
        </w:r>
        <w:proofErr w:type="spellStart"/>
        <w:r w:rsidRPr="006A3DDB">
          <w:rPr>
            <w:rFonts w:cs="David" w:hint="cs"/>
            <w:rtl/>
          </w:rPr>
          <w:t>שבפיסקא</w:t>
        </w:r>
        <w:proofErr w:type="spellEnd"/>
        <w:r w:rsidRPr="006A3DDB">
          <w:rPr>
            <w:rFonts w:cs="David" w:hint="cs"/>
            <w:rtl/>
          </w:rPr>
          <w:t xml:space="preserve"> 2 ולאורך כל השלמת הטיעון המשיבה עצמה </w:t>
        </w:r>
        <w:proofErr w:type="spellStart"/>
        <w:r w:rsidRPr="006A3DDB">
          <w:rPr>
            <w:rFonts w:cs="David" w:hint="cs"/>
            <w:rtl/>
          </w:rPr>
          <w:t>מתיחסת</w:t>
        </w:r>
        <w:proofErr w:type="spellEnd"/>
        <w:r w:rsidRPr="006A3DDB">
          <w:rPr>
            <w:rFonts w:cs="David" w:hint="cs"/>
            <w:rtl/>
          </w:rPr>
          <w:t xml:space="preserve"> למסמך ההנחיות של מר אהרונוב כ"אישור </w:t>
        </w:r>
        <w:proofErr w:type="spellStart"/>
        <w:r w:rsidRPr="006A3DDB">
          <w:rPr>
            <w:rFonts w:cs="David" w:hint="cs"/>
            <w:rtl/>
          </w:rPr>
          <w:t>נש"מ</w:t>
        </w:r>
        <w:proofErr w:type="spellEnd"/>
        <w:r w:rsidRPr="006A3DDB">
          <w:rPr>
            <w:rFonts w:cs="David" w:hint="cs"/>
            <w:rtl/>
          </w:rPr>
          <w:t xml:space="preserve">" </w:t>
        </w:r>
        <w:proofErr w:type="spellStart"/>
        <w:r w:rsidRPr="006A3DDB">
          <w:rPr>
            <w:rFonts w:cs="David" w:hint="cs"/>
            <w:rtl/>
          </w:rPr>
          <w:t>לגימלה</w:t>
        </w:r>
        <w:proofErr w:type="spellEnd"/>
        <w:r w:rsidRPr="006A3DDB">
          <w:rPr>
            <w:rFonts w:cs="David" w:hint="cs"/>
            <w:rtl/>
          </w:rPr>
          <w:t>)</w:t>
        </w:r>
      </w:ins>
    </w:p>
    <w:p w:rsidR="00243547" w:rsidRDefault="00243547" w:rsidP="00C15510">
      <w:pPr>
        <w:tabs>
          <w:tab w:val="left" w:pos="1214"/>
        </w:tabs>
        <w:spacing w:after="200" w:line="360" w:lineRule="auto"/>
        <w:ind w:left="1214"/>
        <w:jc w:val="both"/>
        <w:rPr>
          <w:rFonts w:cs="David"/>
          <w:rtl/>
        </w:rPr>
      </w:pPr>
      <w:r w:rsidRPr="00C15510">
        <w:rPr>
          <w:rFonts w:cs="David" w:hint="cs"/>
          <w:rtl/>
        </w:rPr>
        <w:t>כידוע, המשך הדיונים נעשה גם הוא מול נציבות שירות המדינה, כמי שקבעה את נוסחת החישוב</w:t>
      </w:r>
      <w:r w:rsidR="000C0186">
        <w:rPr>
          <w:rFonts w:cs="David" w:hint="cs"/>
          <w:rtl/>
        </w:rPr>
        <w:t>, ובעניין זה נוסיף ונפרט להלן</w:t>
      </w:r>
      <w:r w:rsidRPr="00C15510">
        <w:rPr>
          <w:rFonts w:cs="David" w:hint="cs"/>
          <w:rtl/>
        </w:rPr>
        <w:t>.</w:t>
      </w:r>
    </w:p>
    <w:p w:rsidR="000C0186" w:rsidRDefault="000C0186" w:rsidP="00C15510">
      <w:pPr>
        <w:numPr>
          <w:ilvl w:val="0"/>
          <w:numId w:val="1"/>
        </w:numPr>
        <w:tabs>
          <w:tab w:val="left" w:pos="566"/>
        </w:tabs>
        <w:spacing w:after="200" w:line="360" w:lineRule="auto"/>
        <w:ind w:left="566" w:hanging="540"/>
        <w:jc w:val="both"/>
        <w:rPr>
          <w:rFonts w:cs="David"/>
        </w:rPr>
      </w:pPr>
      <w:r>
        <w:rPr>
          <w:rFonts w:cs="David" w:hint="cs"/>
          <w:rtl/>
        </w:rPr>
        <w:t xml:space="preserve">קראנו בעיון את טענותיה של המדינה בעניין חלוקת הסמכויות בין המשרד והנציבות </w:t>
      </w:r>
      <w:r>
        <w:rPr>
          <w:rFonts w:cs="David"/>
          <w:rtl/>
        </w:rPr>
        <w:t>–</w:t>
      </w:r>
      <w:r>
        <w:rPr>
          <w:rFonts w:cs="David" w:hint="cs"/>
          <w:rtl/>
        </w:rPr>
        <w:t xml:space="preserve"> הקובעות את תנאי ההעסקה והפרישה; וסמכות </w:t>
      </w:r>
      <w:proofErr w:type="spellStart"/>
      <w:r>
        <w:rPr>
          <w:rFonts w:cs="David" w:hint="cs"/>
          <w:rtl/>
        </w:rPr>
        <w:t>מינהל</w:t>
      </w:r>
      <w:proofErr w:type="spellEnd"/>
      <w:r>
        <w:rPr>
          <w:rFonts w:cs="David" w:hint="cs"/>
          <w:rtl/>
        </w:rPr>
        <w:t xml:space="preserve"> </w:t>
      </w:r>
      <w:proofErr w:type="spellStart"/>
      <w:r>
        <w:rPr>
          <w:rFonts w:cs="David" w:hint="cs"/>
          <w:rtl/>
        </w:rPr>
        <w:t>הגימלאות</w:t>
      </w:r>
      <w:proofErr w:type="spellEnd"/>
      <w:r>
        <w:rPr>
          <w:rFonts w:cs="David" w:hint="cs"/>
          <w:rtl/>
        </w:rPr>
        <w:t xml:space="preserve"> </w:t>
      </w:r>
      <w:r>
        <w:rPr>
          <w:rFonts w:cs="David"/>
          <w:rtl/>
        </w:rPr>
        <w:t>–</w:t>
      </w:r>
      <w:r>
        <w:rPr>
          <w:rFonts w:cs="David" w:hint="cs"/>
          <w:rtl/>
        </w:rPr>
        <w:t xml:space="preserve"> לחישוב </w:t>
      </w:r>
      <w:proofErr w:type="spellStart"/>
      <w:r>
        <w:rPr>
          <w:rFonts w:cs="David" w:hint="cs"/>
          <w:rtl/>
        </w:rPr>
        <w:t>הגימלה</w:t>
      </w:r>
      <w:proofErr w:type="spellEnd"/>
      <w:r>
        <w:rPr>
          <w:rFonts w:cs="David" w:hint="cs"/>
          <w:rtl/>
        </w:rPr>
        <w:t xml:space="preserve"> בהתאם לתנאי החוזה ובהתבסס על נתוני השכר והדרגה ערב הפרישה (סעיף 6 להשלמת הטיעון).</w:t>
      </w:r>
    </w:p>
    <w:p w:rsidR="000C0186" w:rsidRDefault="000C0186" w:rsidP="000C0186">
      <w:pPr>
        <w:tabs>
          <w:tab w:val="left" w:pos="566"/>
        </w:tabs>
        <w:spacing w:after="200" w:line="360" w:lineRule="auto"/>
        <w:ind w:left="566"/>
        <w:jc w:val="both"/>
        <w:rPr>
          <w:rFonts w:cs="David"/>
        </w:rPr>
      </w:pPr>
      <w:r>
        <w:rPr>
          <w:rFonts w:cs="David" w:hint="cs"/>
          <w:rt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0C0186" w:rsidRDefault="000C0186" w:rsidP="000C0186">
      <w:pPr>
        <w:numPr>
          <w:ilvl w:val="1"/>
          <w:numId w:val="1"/>
        </w:numPr>
        <w:tabs>
          <w:tab w:val="clear" w:pos="792"/>
          <w:tab w:val="left" w:pos="1214"/>
        </w:tabs>
        <w:spacing w:after="200" w:line="360" w:lineRule="auto"/>
        <w:ind w:left="1214" w:hanging="612"/>
        <w:jc w:val="both"/>
        <w:rPr>
          <w:rFonts w:cs="David"/>
        </w:rPr>
      </w:pPr>
      <w:r>
        <w:rPr>
          <w:rFonts w:cs="David" w:hint="cs"/>
          <w:rtl/>
        </w:rPr>
        <w:t>סיכום הדיון נושא את הכותרת "</w:t>
      </w:r>
      <w:r w:rsidRPr="000C0186">
        <w:rPr>
          <w:rFonts w:cs="David" w:hint="cs"/>
          <w:b/>
          <w:bCs/>
          <w:i/>
          <w:iCs/>
          <w:rtl/>
        </w:rPr>
        <w:t xml:space="preserve">שיטת חישוב </w:t>
      </w:r>
      <w:proofErr w:type="spellStart"/>
      <w:r w:rsidRPr="000C0186">
        <w:rPr>
          <w:rFonts w:cs="David" w:hint="cs"/>
          <w:b/>
          <w:bCs/>
          <w:i/>
          <w:iCs/>
          <w:rtl/>
        </w:rPr>
        <w:t>הגימלה</w:t>
      </w:r>
      <w:proofErr w:type="spellEnd"/>
      <w:r w:rsidRPr="000C0186">
        <w:rPr>
          <w:rFonts w:cs="David" w:hint="cs"/>
          <w:b/>
          <w:bCs/>
          <w:i/>
          <w:iCs/>
          <w:rtl/>
        </w:rPr>
        <w:t xml:space="preserve"> של מר שמעון הכסטר</w:t>
      </w:r>
      <w:r w:rsidRPr="000C0186">
        <w:rPr>
          <w:rFonts w:cs="David" w:hint="cs"/>
          <w:rtl/>
        </w:rPr>
        <w:t>"</w:t>
      </w:r>
      <w:r>
        <w:rPr>
          <w:rFonts w:cs="David" w:hint="cs"/>
          <w:b/>
          <w:bCs/>
          <w:rtl/>
        </w:rPr>
        <w:t xml:space="preserve">. </w:t>
      </w:r>
      <w:r>
        <w:rPr>
          <w:rFonts w:cs="David" w:hint="cs"/>
          <w:rtl/>
        </w:rPr>
        <w:t xml:space="preserve">בהתאם, ואם היה ממש בטענות המשיבות, היינו מצפים לראות כי הדיון מנוהל על ידי </w:t>
      </w:r>
      <w:proofErr w:type="spellStart"/>
      <w:r>
        <w:rPr>
          <w:rFonts w:cs="David" w:hint="cs"/>
          <w:rtl/>
        </w:rPr>
        <w:t>מינהל</w:t>
      </w:r>
      <w:proofErr w:type="spellEnd"/>
      <w:r>
        <w:rPr>
          <w:rFonts w:cs="David" w:hint="cs"/>
          <w:rtl/>
        </w:rPr>
        <w:t xml:space="preserve"> </w:t>
      </w:r>
      <w:proofErr w:type="spellStart"/>
      <w:r>
        <w:rPr>
          <w:rFonts w:cs="David" w:hint="cs"/>
          <w:rtl/>
        </w:rPr>
        <w:t>הגימלאות</w:t>
      </w:r>
      <w:proofErr w:type="spellEnd"/>
      <w:r>
        <w:rPr>
          <w:rFonts w:cs="David" w:hint="cs"/>
          <w:rtl/>
        </w:rPr>
        <w:t xml:space="preserve">, או לכל הפחות </w:t>
      </w:r>
      <w:r>
        <w:rPr>
          <w:rFonts w:cs="David"/>
          <w:rtl/>
        </w:rPr>
        <w:t>–</w:t>
      </w:r>
      <w:r>
        <w:rPr>
          <w:rFonts w:cs="David" w:hint="cs"/>
          <w:rtl/>
        </w:rPr>
        <w:t xml:space="preserve"> לראות נציג </w:t>
      </w:r>
      <w:proofErr w:type="spellStart"/>
      <w:r>
        <w:rPr>
          <w:rFonts w:cs="David" w:hint="cs"/>
          <w:rtl/>
        </w:rPr>
        <w:t>המינהל</w:t>
      </w:r>
      <w:proofErr w:type="spellEnd"/>
      <w:r>
        <w:rPr>
          <w:rFonts w:cs="David" w:hint="cs"/>
          <w:rtl/>
        </w:rPr>
        <w:t xml:space="preserve"> משתתף בדיון כאמור.</w:t>
      </w:r>
    </w:p>
    <w:p w:rsidR="005F6BCB" w:rsidRDefault="000C0186" w:rsidP="00403471">
      <w:pPr>
        <w:numPr>
          <w:ilvl w:val="1"/>
          <w:numId w:val="1"/>
        </w:numPr>
        <w:tabs>
          <w:tab w:val="clear" w:pos="792"/>
          <w:tab w:val="left" w:pos="1214"/>
        </w:tabs>
        <w:spacing w:after="200" w:line="360" w:lineRule="auto"/>
        <w:ind w:left="1214" w:hanging="612"/>
        <w:jc w:val="both"/>
        <w:rPr>
          <w:rFonts w:cs="David"/>
        </w:rPr>
        <w:pPrChange w:id="349" w:author="Shimon" w:date="2021-02-16T13:45:00Z">
          <w:pPr>
            <w:numPr>
              <w:ilvl w:val="1"/>
              <w:numId w:val="1"/>
            </w:numPr>
            <w:tabs>
              <w:tab w:val="left" w:pos="1214"/>
            </w:tabs>
            <w:spacing w:after="200" w:line="360" w:lineRule="auto"/>
            <w:ind w:left="1214" w:hanging="612"/>
            <w:jc w:val="both"/>
          </w:pPr>
        </w:pPrChange>
      </w:pPr>
      <w:r>
        <w:rPr>
          <w:rFonts w:cs="David" w:hint="cs"/>
          <w:rtl/>
        </w:rPr>
        <w:t xml:space="preserve">עיון ברשימת המשתתפים מלמד כי בדיון </w:t>
      </w:r>
      <w:r>
        <w:rPr>
          <w:rFonts w:cs="David" w:hint="cs"/>
          <w:b/>
          <w:bCs/>
          <w:rtl/>
        </w:rPr>
        <w:t xml:space="preserve">לא היה נוכח נציג של </w:t>
      </w:r>
      <w:proofErr w:type="spellStart"/>
      <w:r>
        <w:rPr>
          <w:rFonts w:cs="David" w:hint="cs"/>
          <w:b/>
          <w:bCs/>
          <w:rtl/>
        </w:rPr>
        <w:t>מינהל</w:t>
      </w:r>
      <w:proofErr w:type="spellEnd"/>
      <w:r>
        <w:rPr>
          <w:rFonts w:cs="David" w:hint="cs"/>
          <w:b/>
          <w:bCs/>
          <w:rtl/>
        </w:rPr>
        <w:t xml:space="preserve"> </w:t>
      </w:r>
      <w:proofErr w:type="spellStart"/>
      <w:r>
        <w:rPr>
          <w:rFonts w:cs="David" w:hint="cs"/>
          <w:b/>
          <w:bCs/>
          <w:rtl/>
        </w:rPr>
        <w:t>הגימלאות</w:t>
      </w:r>
      <w:proofErr w:type="spellEnd"/>
      <w:r>
        <w:rPr>
          <w:rFonts w:cs="David" w:hint="cs"/>
          <w:b/>
          <w:bCs/>
          <w:rtl/>
        </w:rPr>
        <w:t xml:space="preserve">. </w:t>
      </w:r>
      <w:r>
        <w:rPr>
          <w:rFonts w:cs="David" w:hint="cs"/>
          <w:rtl/>
        </w:rPr>
        <w:t>הדיון התקיים</w:t>
      </w:r>
      <w:r w:rsidR="00F57C7A">
        <w:rPr>
          <w:rFonts w:cs="David" w:hint="cs"/>
          <w:rtl/>
        </w:rPr>
        <w:t xml:space="preserve"> </w:t>
      </w:r>
      <w:r>
        <w:rPr>
          <w:rFonts w:cs="David" w:hint="cs"/>
          <w:rtl/>
        </w:rPr>
        <w:t xml:space="preserve"> </w:t>
      </w:r>
      <w:ins w:id="350" w:author="Shimon" w:date="2021-02-16T13:42:00Z">
        <w:r w:rsidR="00EB0A05">
          <w:rPr>
            <w:rFonts w:cs="David" w:hint="cs"/>
            <w:rtl/>
          </w:rPr>
          <w:t xml:space="preserve">מול </w:t>
        </w:r>
      </w:ins>
      <w:del w:id="351" w:author="Shimon" w:date="2021-02-16T13:42:00Z">
        <w:r w:rsidDel="00EB0A05">
          <w:rPr>
            <w:rFonts w:cs="David" w:hint="cs"/>
            <w:rtl/>
          </w:rPr>
          <w:delText xml:space="preserve">בנוכחות </w:delText>
        </w:r>
      </w:del>
      <w:r>
        <w:rPr>
          <w:rFonts w:cs="David" w:hint="cs"/>
          <w:rtl/>
        </w:rPr>
        <w:t xml:space="preserve">נציג </w:t>
      </w:r>
      <w:ins w:id="352" w:author="Shimon" w:date="2021-02-16T13:44:00Z">
        <w:r w:rsidR="00EB0A05">
          <w:rPr>
            <w:rFonts w:cs="David" w:hint="cs"/>
            <w:rtl/>
          </w:rPr>
          <w:t>ה</w:t>
        </w:r>
      </w:ins>
      <w:r>
        <w:rPr>
          <w:rFonts w:cs="David" w:hint="cs"/>
          <w:rtl/>
        </w:rPr>
        <w:t>נציבות</w:t>
      </w:r>
      <w:del w:id="353" w:author="Shimon" w:date="2021-02-16T13:44:00Z">
        <w:r w:rsidDel="00EB0A05">
          <w:rPr>
            <w:rFonts w:cs="David" w:hint="cs"/>
            <w:rtl/>
          </w:rPr>
          <w:delText>,</w:delText>
        </w:r>
      </w:del>
      <w:r>
        <w:rPr>
          <w:rFonts w:cs="David" w:hint="cs"/>
          <w:rtl/>
        </w:rPr>
        <w:t xml:space="preserve"> מר ציון לוי, </w:t>
      </w:r>
      <w:ins w:id="354" w:author="Shimon" w:date="2021-02-16T13:43:00Z">
        <w:r w:rsidR="00EB0A05">
          <w:rPr>
            <w:rFonts w:cs="David" w:hint="cs"/>
            <w:rtl/>
          </w:rPr>
          <w:t xml:space="preserve">בנוכחות </w:t>
        </w:r>
      </w:ins>
      <w:r>
        <w:rPr>
          <w:rFonts w:cs="David" w:hint="cs"/>
          <w:rtl/>
        </w:rPr>
        <w:t>נציגת משרד האוצר ונציגת החשב הכללי</w:t>
      </w:r>
      <w:ins w:id="355" w:author="Shimon" w:date="2021-02-16T13:43:00Z">
        <w:r w:rsidR="00EB0A05">
          <w:rPr>
            <w:rFonts w:cs="David" w:hint="cs"/>
            <w:rtl/>
          </w:rPr>
          <w:t xml:space="preserve"> (שלא התערבו</w:t>
        </w:r>
      </w:ins>
      <w:r w:rsidR="00F57C7A">
        <w:rPr>
          <w:rFonts w:cs="David" w:hint="cs"/>
          <w:rtl/>
        </w:rPr>
        <w:t xml:space="preserve"> </w:t>
      </w:r>
      <w:ins w:id="356" w:author="Shimon" w:date="2021-02-17T11:20:00Z">
        <w:r w:rsidR="00F57C7A">
          <w:rPr>
            <w:rFonts w:cs="David" w:hint="cs"/>
            <w:rtl/>
          </w:rPr>
          <w:t>בדיון</w:t>
        </w:r>
      </w:ins>
      <w:ins w:id="357" w:author="Shimon" w:date="2021-02-16T13:43:00Z">
        <w:r w:rsidR="00EB0A05">
          <w:rPr>
            <w:rFonts w:cs="David" w:hint="cs"/>
            <w:rtl/>
          </w:rPr>
          <w:t>)</w:t>
        </w:r>
      </w:ins>
      <w:r>
        <w:rPr>
          <w:rFonts w:cs="David" w:hint="cs"/>
          <w:rtl/>
        </w:rPr>
        <w:t>.</w:t>
      </w:r>
      <w:r w:rsidR="00F57C7A">
        <w:rPr>
          <w:rFonts w:cs="David" w:hint="cs"/>
          <w:rtl/>
        </w:rPr>
        <w:t xml:space="preserve"> </w:t>
      </w:r>
      <w:r w:rsidR="00403471">
        <w:rPr>
          <w:rFonts w:cs="David" w:hint="cs"/>
          <w:rtl/>
        </w:rPr>
        <w:t xml:space="preserve">לשיטת המשיבות אם כן </w:t>
      </w:r>
      <w:r w:rsidR="005F6BCB" w:rsidRPr="005F6BCB">
        <w:rPr>
          <w:rFonts w:cs="David" w:hint="cs"/>
          <w:b/>
          <w:bCs/>
          <w:rtl/>
        </w:rPr>
        <w:t xml:space="preserve">מי שקבע וקובע את נוסחת חישוב </w:t>
      </w:r>
      <w:proofErr w:type="spellStart"/>
      <w:r w:rsidR="005F6BCB" w:rsidRPr="005F6BCB">
        <w:rPr>
          <w:rFonts w:cs="David" w:hint="cs"/>
          <w:b/>
          <w:bCs/>
          <w:rtl/>
        </w:rPr>
        <w:t>הגימלה</w:t>
      </w:r>
      <w:proofErr w:type="spellEnd"/>
      <w:r w:rsidR="005F6BCB" w:rsidRPr="005F6BCB">
        <w:rPr>
          <w:rFonts w:cs="David" w:hint="cs"/>
          <w:b/>
          <w:bCs/>
          <w:rtl/>
        </w:rPr>
        <w:t xml:space="preserve"> </w:t>
      </w:r>
      <w:del w:id="358" w:author="Shimon" w:date="2021-02-16T13:43:00Z">
        <w:r w:rsidR="005F6BCB" w:rsidRPr="005F6BCB" w:rsidDel="00EB0A05">
          <w:rPr>
            <w:rFonts w:cs="David" w:hint="cs"/>
            <w:b/>
            <w:bCs/>
            <w:rtl/>
          </w:rPr>
          <w:delText xml:space="preserve">הם </w:delText>
        </w:r>
      </w:del>
      <w:ins w:id="359" w:author="Shimon" w:date="2021-02-16T13:43:00Z">
        <w:r w:rsidR="00EB0A05" w:rsidRPr="005F6BCB">
          <w:rPr>
            <w:rFonts w:cs="David" w:hint="cs"/>
            <w:b/>
            <w:bCs/>
            <w:rtl/>
          </w:rPr>
          <w:t>ה</w:t>
        </w:r>
        <w:r w:rsidR="00EB0A05">
          <w:rPr>
            <w:rFonts w:cs="David" w:hint="cs"/>
            <w:b/>
            <w:bCs/>
            <w:rtl/>
          </w:rPr>
          <w:t xml:space="preserve">יא </w:t>
        </w:r>
      </w:ins>
      <w:r w:rsidR="00403471">
        <w:rPr>
          <w:rFonts w:cs="David" w:hint="cs"/>
          <w:b/>
          <w:bCs/>
          <w:rtl/>
        </w:rPr>
        <w:t>ה</w:t>
      </w:r>
      <w:r w:rsidR="005F6BCB" w:rsidRPr="005F6BCB">
        <w:rPr>
          <w:rFonts w:cs="David" w:hint="cs"/>
          <w:b/>
          <w:bCs/>
          <w:rtl/>
        </w:rPr>
        <w:t>נציבות</w:t>
      </w:r>
      <w:del w:id="360" w:author="Shimon" w:date="2021-02-16T13:44:00Z">
        <w:r w:rsidR="005F6BCB" w:rsidDel="00EB0A05">
          <w:rPr>
            <w:rFonts w:cs="David" w:hint="cs"/>
            <w:b/>
            <w:bCs/>
            <w:rtl/>
          </w:rPr>
          <w:delText xml:space="preserve"> </w:delText>
        </w:r>
      </w:del>
      <w:del w:id="361" w:author="Shimon" w:date="2021-02-16T13:43:00Z">
        <w:r w:rsidR="005F6BCB" w:rsidDel="00EB0A05">
          <w:rPr>
            <w:rFonts w:cs="David" w:hint="cs"/>
            <w:b/>
            <w:bCs/>
            <w:rtl/>
          </w:rPr>
          <w:delText>והמשרד</w:delText>
        </w:r>
      </w:del>
      <w:r w:rsidR="005F6BCB">
        <w:rPr>
          <w:rFonts w:cs="David" w:hint="cs"/>
          <w:rtl/>
        </w:rPr>
        <w:t xml:space="preserve">, שאם לא כן </w:t>
      </w:r>
      <w:r w:rsidR="005F6BCB">
        <w:rPr>
          <w:rFonts w:cs="David"/>
          <w:rtl/>
        </w:rPr>
        <w:t>–</w:t>
      </w:r>
      <w:r w:rsidR="005F6BCB">
        <w:rPr>
          <w:rFonts w:cs="David" w:hint="cs"/>
          <w:rtl/>
        </w:rPr>
        <w:t xml:space="preserve"> </w:t>
      </w:r>
      <w:proofErr w:type="spellStart"/>
      <w:r w:rsidR="005F6BCB">
        <w:rPr>
          <w:rFonts w:cs="David" w:hint="cs"/>
          <w:rtl/>
        </w:rPr>
        <w:t>מינהל</w:t>
      </w:r>
      <w:proofErr w:type="spellEnd"/>
      <w:r w:rsidR="005F6BCB">
        <w:rPr>
          <w:rFonts w:cs="David" w:hint="cs"/>
          <w:rtl/>
        </w:rPr>
        <w:t xml:space="preserve"> </w:t>
      </w:r>
      <w:proofErr w:type="spellStart"/>
      <w:r w:rsidR="005F6BCB">
        <w:rPr>
          <w:rFonts w:cs="David" w:hint="cs"/>
          <w:rtl/>
        </w:rPr>
        <w:t>הגימלאות</w:t>
      </w:r>
      <w:proofErr w:type="spellEnd"/>
      <w:r w:rsidR="005F6BCB">
        <w:rPr>
          <w:rFonts w:cs="David" w:hint="cs"/>
          <w:rtl/>
        </w:rPr>
        <w:t xml:space="preserve"> היה מנהל את הדיון או לכל הפחות נוכח בה.</w:t>
      </w:r>
    </w:p>
    <w:p w:rsidR="000C0186" w:rsidRDefault="005F6BCB" w:rsidP="00EB0A05">
      <w:pPr>
        <w:tabs>
          <w:tab w:val="left" w:pos="1214"/>
        </w:tabs>
        <w:spacing w:after="200" w:line="360" w:lineRule="auto"/>
        <w:ind w:left="1214"/>
        <w:jc w:val="both"/>
        <w:rPr>
          <w:rFonts w:cs="David"/>
          <w:b/>
          <w:bCs/>
          <w:rtl/>
        </w:rPr>
        <w:pPrChange w:id="362" w:author="Shimon" w:date="2021-02-16T13:47:00Z">
          <w:pPr>
            <w:tabs>
              <w:tab w:val="left" w:pos="1214"/>
            </w:tabs>
            <w:spacing w:after="200" w:line="360" w:lineRule="auto"/>
            <w:ind w:left="1214"/>
            <w:jc w:val="both"/>
          </w:pPr>
        </w:pPrChange>
      </w:pPr>
      <w:r w:rsidRPr="005F6BCB">
        <w:rPr>
          <w:rFonts w:cs="David" w:hint="cs"/>
          <w:b/>
          <w:bCs/>
          <w:rtl/>
        </w:rPr>
        <w:t xml:space="preserve">היעדרו הזועק של </w:t>
      </w:r>
      <w:proofErr w:type="spellStart"/>
      <w:r w:rsidRPr="005F6BCB">
        <w:rPr>
          <w:rFonts w:cs="David" w:hint="cs"/>
          <w:b/>
          <w:bCs/>
          <w:rtl/>
        </w:rPr>
        <w:t>מינהל</w:t>
      </w:r>
      <w:proofErr w:type="spellEnd"/>
      <w:r w:rsidRPr="005F6BCB">
        <w:rPr>
          <w:rFonts w:cs="David" w:hint="cs"/>
          <w:b/>
          <w:bCs/>
          <w:rtl/>
        </w:rPr>
        <w:t xml:space="preserve"> </w:t>
      </w:r>
      <w:proofErr w:type="spellStart"/>
      <w:r w:rsidRPr="005F6BCB">
        <w:rPr>
          <w:rFonts w:cs="David" w:hint="cs"/>
          <w:b/>
          <w:bCs/>
          <w:rtl/>
        </w:rPr>
        <w:t>הגימלאות</w:t>
      </w:r>
      <w:proofErr w:type="spellEnd"/>
      <w:r w:rsidRPr="005F6BCB">
        <w:rPr>
          <w:rFonts w:cs="David" w:hint="cs"/>
          <w:b/>
          <w:bCs/>
          <w:rtl/>
        </w:rPr>
        <w:t xml:space="preserve"> מהדיון מלמד כי </w:t>
      </w:r>
      <w:proofErr w:type="spellStart"/>
      <w:r w:rsidRPr="005F6BCB">
        <w:rPr>
          <w:rFonts w:cs="David" w:hint="cs"/>
          <w:b/>
          <w:bCs/>
          <w:rtl/>
        </w:rPr>
        <w:t>המינהל</w:t>
      </w:r>
      <w:proofErr w:type="spellEnd"/>
      <w:r w:rsidRPr="005F6BCB">
        <w:rPr>
          <w:rFonts w:cs="David" w:hint="cs"/>
          <w:b/>
          <w:bCs/>
          <w:rtl/>
        </w:rPr>
        <w:t xml:space="preserve"> פעל בעניין זה בהתאם להנחיות הנציבות</w:t>
      </w:r>
      <w:del w:id="363" w:author="Shimon" w:date="2021-02-16T13:47:00Z">
        <w:r w:rsidRPr="005F6BCB" w:rsidDel="00EB0A05">
          <w:rPr>
            <w:rFonts w:cs="David" w:hint="cs"/>
            <w:b/>
            <w:bCs/>
            <w:rtl/>
          </w:rPr>
          <w:delText xml:space="preserve"> </w:delText>
        </w:r>
      </w:del>
      <w:del w:id="364" w:author="Shimon" w:date="2021-02-16T13:35:00Z">
        <w:r w:rsidRPr="005F6BCB" w:rsidDel="00CB2222">
          <w:rPr>
            <w:rFonts w:cs="David" w:hint="cs"/>
            <w:b/>
            <w:bCs/>
            <w:rtl/>
          </w:rPr>
          <w:delText>וה</w:delText>
        </w:r>
      </w:del>
      <w:del w:id="365" w:author="Shimon" w:date="2021-02-16T13:31:00Z">
        <w:r w:rsidRPr="005F6BCB" w:rsidDel="00CB2222">
          <w:rPr>
            <w:rFonts w:cs="David" w:hint="cs"/>
            <w:b/>
            <w:bCs/>
            <w:rtl/>
          </w:rPr>
          <w:delText>משרד</w:delText>
        </w:r>
      </w:del>
      <w:del w:id="366" w:author="Shimon" w:date="2021-02-16T13:47:00Z">
        <w:r w:rsidRPr="005F6BCB" w:rsidDel="00EB0A05">
          <w:rPr>
            <w:rFonts w:cs="David" w:hint="cs"/>
            <w:b/>
            <w:bCs/>
            <w:rtl/>
          </w:rPr>
          <w:delText xml:space="preserve">.  </w:delText>
        </w:r>
      </w:del>
      <w:ins w:id="367" w:author="Shimon" w:date="2021-02-16T13:47:00Z">
        <w:r w:rsidR="00EB0A05">
          <w:rPr>
            <w:rFonts w:cs="David" w:hint="cs"/>
            <w:b/>
            <w:bCs/>
            <w:rtl/>
          </w:rPr>
          <w:t xml:space="preserve"> </w:t>
        </w:r>
      </w:ins>
    </w:p>
    <w:p w:rsidR="005F6BCB" w:rsidRPr="003B467F" w:rsidRDefault="005F6BCB" w:rsidP="005F6BCB">
      <w:pPr>
        <w:tabs>
          <w:tab w:val="left" w:pos="1214"/>
        </w:tabs>
        <w:spacing w:after="200" w:line="360" w:lineRule="auto"/>
        <w:ind w:left="602"/>
        <w:jc w:val="both"/>
        <w:rPr>
          <w:rFonts w:cs="David"/>
          <w:i/>
          <w:iCs/>
        </w:rPr>
      </w:pPr>
      <w:r w:rsidRPr="003B467F">
        <w:rPr>
          <w:rFonts w:cs="David" w:hint="cs"/>
          <w:i/>
          <w:iCs/>
          <w:rtl/>
        </w:rPr>
        <w:lastRenderedPageBreak/>
        <w:t>**</w:t>
      </w:r>
      <w:r w:rsidRPr="003B467F">
        <w:rPr>
          <w:rFonts w:cs="David"/>
          <w:i/>
          <w:iCs/>
          <w:rtl/>
        </w:rPr>
        <w:tab/>
      </w:r>
      <w:r w:rsidRPr="003B467F">
        <w:rPr>
          <w:rFonts w:cs="David" w:hint="cs"/>
          <w:i/>
          <w:iCs/>
          <w:rtl/>
        </w:rPr>
        <w:t xml:space="preserve">למען הנוחות, </w:t>
      </w:r>
      <w:r>
        <w:rPr>
          <w:rFonts w:cs="David" w:hint="cs"/>
          <w:i/>
          <w:iCs/>
          <w:rtl/>
        </w:rPr>
        <w:t>סיכום הדיון</w:t>
      </w:r>
      <w:r w:rsidRPr="003B467F">
        <w:rPr>
          <w:rFonts w:cs="David" w:hint="cs"/>
          <w:i/>
          <w:iCs/>
          <w:rtl/>
        </w:rPr>
        <w:t xml:space="preserve"> מצורף כנספח </w:t>
      </w:r>
      <w:r>
        <w:rPr>
          <w:rFonts w:cs="David" w:hint="cs"/>
          <w:i/>
          <w:iCs/>
          <w:rtl/>
        </w:rPr>
        <w:t>3</w:t>
      </w:r>
      <w:r w:rsidRPr="003B467F">
        <w:rPr>
          <w:rFonts w:cs="David" w:hint="cs"/>
          <w:i/>
          <w:iCs/>
          <w:rtl/>
        </w:rPr>
        <w:t xml:space="preserve"> לתשובה </w:t>
      </w:r>
      <w:proofErr w:type="spellStart"/>
      <w:r w:rsidRPr="003B467F">
        <w:rPr>
          <w:rFonts w:cs="David" w:hint="cs"/>
          <w:i/>
          <w:iCs/>
          <w:rtl/>
        </w:rPr>
        <w:t>זאת.</w:t>
      </w:r>
      <w:ins w:id="368" w:author="Shimon" w:date="2021-02-16T22:42:00Z">
        <w:r w:rsidR="00403471">
          <w:rPr>
            <w:rFonts w:cs="David" w:hint="cs"/>
            <w:i/>
            <w:iCs/>
            <w:rtl/>
          </w:rPr>
          <w:t>הקו</w:t>
        </w:r>
      </w:ins>
      <w:proofErr w:type="spellEnd"/>
    </w:p>
    <w:p w:rsidR="001C1CA1" w:rsidRPr="001C1CA1" w:rsidRDefault="005F6BCB" w:rsidP="001C1CA1">
      <w:pPr>
        <w:numPr>
          <w:ilvl w:val="1"/>
          <w:numId w:val="1"/>
        </w:numPr>
        <w:tabs>
          <w:tab w:val="clear" w:pos="792"/>
          <w:tab w:val="left" w:pos="1214"/>
        </w:tabs>
        <w:spacing w:after="200" w:line="360" w:lineRule="auto"/>
        <w:ind w:left="1214" w:hanging="612"/>
        <w:jc w:val="both"/>
        <w:rPr>
          <w:rFonts w:cs="David"/>
        </w:rPr>
        <w:pPrChange w:id="369" w:author="Shimon" w:date="2021-02-16T22:43:00Z">
          <w:pPr>
            <w:numPr>
              <w:ilvl w:val="1"/>
              <w:numId w:val="1"/>
            </w:numPr>
            <w:tabs>
              <w:tab w:val="left" w:pos="1214"/>
            </w:tabs>
            <w:spacing w:after="200" w:line="360" w:lineRule="auto"/>
            <w:ind w:left="1214" w:hanging="612"/>
            <w:jc w:val="both"/>
          </w:pPr>
        </w:pPrChange>
      </w:pPr>
      <w:r>
        <w:rPr>
          <w:rFonts w:cs="David" w:hint="cs"/>
          <w:rtl/>
        </w:rPr>
        <w:t xml:space="preserve">יתרה מכך, בסיכום הדיון קובע מר לוי </w:t>
      </w:r>
      <w:r>
        <w:rPr>
          <w:rFonts w:cs="David"/>
          <w:rtl/>
        </w:rPr>
        <w:t>–</w:t>
      </w:r>
      <w:r>
        <w:rPr>
          <w:rFonts w:cs="David" w:hint="cs"/>
          <w:rtl/>
        </w:rPr>
        <w:t xml:space="preserve"> "</w:t>
      </w:r>
      <w:r w:rsidRPr="005F6BCB">
        <w:rPr>
          <w:rFonts w:cs="David" w:hint="cs"/>
          <w:b/>
          <w:bCs/>
          <w:i/>
          <w:iCs/>
          <w:rtl/>
        </w:rPr>
        <w:t>ההחלטה היא לא שלי בלבד</w:t>
      </w:r>
      <w:r w:rsidR="001C1CA1">
        <w:rPr>
          <w:rFonts w:cs="David" w:hint="cs"/>
          <w:rtl/>
        </w:rPr>
        <w:t xml:space="preserve"> </w:t>
      </w:r>
      <w:r>
        <w:rPr>
          <w:rFonts w:cs="David" w:hint="cs"/>
          <w:rtl/>
        </w:rPr>
        <w:t xml:space="preserve">. ובמשתמע </w:t>
      </w:r>
      <w:r>
        <w:rPr>
          <w:rFonts w:cs="David"/>
          <w:rtl/>
        </w:rPr>
        <w:t>–</w:t>
      </w:r>
      <w:r>
        <w:rPr>
          <w:rFonts w:cs="David" w:hint="cs"/>
          <w:rtl/>
        </w:rPr>
        <w:t xml:space="preserve"> </w:t>
      </w:r>
      <w:r w:rsidRPr="005F6BCB">
        <w:rPr>
          <w:rFonts w:cs="David" w:hint="cs"/>
          <w:b/>
          <w:bCs/>
          <w:rtl/>
        </w:rPr>
        <w:t xml:space="preserve">ההחלטה היא </w:t>
      </w:r>
      <w:r w:rsidR="001C1CA1">
        <w:rPr>
          <w:rFonts w:cs="David" w:hint="cs"/>
          <w:b/>
          <w:bCs/>
          <w:rtl/>
        </w:rPr>
        <w:t xml:space="preserve">גם </w:t>
      </w:r>
      <w:r w:rsidRPr="005F6BCB">
        <w:rPr>
          <w:rFonts w:cs="David" w:hint="cs"/>
          <w:b/>
          <w:bCs/>
          <w:rtl/>
        </w:rPr>
        <w:t xml:space="preserve">של מר ציון לוי, מנהל אגף בכיר לפרישה </w:t>
      </w:r>
      <w:proofErr w:type="spellStart"/>
      <w:r w:rsidRPr="005F6BCB">
        <w:rPr>
          <w:rFonts w:cs="David" w:hint="cs"/>
          <w:b/>
          <w:bCs/>
          <w:rtl/>
        </w:rPr>
        <w:t>וגימלאות</w:t>
      </w:r>
      <w:proofErr w:type="spellEnd"/>
      <w:r w:rsidRPr="005F6BCB">
        <w:rPr>
          <w:rFonts w:cs="David" w:hint="cs"/>
          <w:b/>
          <w:bCs/>
          <w:rtl/>
        </w:rPr>
        <w:t xml:space="preserve"> בנציבות</w:t>
      </w:r>
    </w:p>
    <w:p w:rsidR="001C1CA1" w:rsidRPr="001C1CA1" w:rsidRDefault="00CC1620" w:rsidP="00F57C7A">
      <w:pPr>
        <w:tabs>
          <w:tab w:val="left" w:pos="1214"/>
        </w:tabs>
        <w:spacing w:after="200" w:line="360" w:lineRule="auto"/>
        <w:ind w:left="1214"/>
        <w:jc w:val="both"/>
        <w:rPr>
          <w:rFonts w:cs="David"/>
        </w:rPr>
        <w:pPrChange w:id="370" w:author="Shimon" w:date="2021-02-17T11:21:00Z">
          <w:pPr>
            <w:numPr>
              <w:ilvl w:val="1"/>
              <w:numId w:val="1"/>
            </w:numPr>
            <w:tabs>
              <w:tab w:val="left" w:pos="1214"/>
            </w:tabs>
            <w:spacing w:after="200" w:line="360" w:lineRule="auto"/>
            <w:ind w:left="1214" w:hanging="612"/>
            <w:jc w:val="both"/>
          </w:pPr>
        </w:pPrChange>
      </w:pPr>
      <w:ins w:id="371" w:author="Shimon" w:date="2021-02-16T13:48:00Z">
        <w:r w:rsidRPr="001C1CA1">
          <w:rPr>
            <w:rFonts w:cs="David" w:hint="cs"/>
            <w:b/>
            <w:bCs/>
            <w:rtl/>
          </w:rPr>
          <w:t xml:space="preserve"> </w:t>
        </w:r>
      </w:ins>
      <w:r w:rsidR="001C1CA1" w:rsidRPr="001C1CA1">
        <w:rPr>
          <w:rFonts w:cs="David" w:hint="cs"/>
          <w:b/>
          <w:bCs/>
          <w:rtl/>
        </w:rPr>
        <w:t xml:space="preserve"> </w:t>
      </w:r>
      <w:proofErr w:type="spellStart"/>
      <w:r w:rsidR="00F57C7A">
        <w:rPr>
          <w:rFonts w:cs="David" w:hint="cs"/>
          <w:highlight w:val="cyan"/>
          <w:rtl/>
        </w:rPr>
        <w:t>ההפניה</w:t>
      </w:r>
      <w:del w:id="372" w:author="Shimon" w:date="2021-02-17T11:21:00Z">
        <w:r w:rsidR="001C1CA1" w:rsidRPr="001C1CA1" w:rsidDel="00F57C7A">
          <w:rPr>
            <w:rFonts w:cs="David" w:hint="cs"/>
            <w:highlight w:val="cyan"/>
            <w:rtl/>
          </w:rPr>
          <w:delText xml:space="preserve"> </w:delText>
        </w:r>
      </w:del>
      <w:r w:rsidR="001C1CA1">
        <w:rPr>
          <w:rFonts w:cs="David" w:hint="cs"/>
          <w:highlight w:val="cyan"/>
          <w:rtl/>
        </w:rPr>
        <w:t>הנ"ל</w:t>
      </w:r>
      <w:proofErr w:type="spellEnd"/>
      <w:r w:rsidR="001C1CA1">
        <w:rPr>
          <w:rFonts w:cs="David" w:hint="cs"/>
          <w:highlight w:val="cyan"/>
          <w:rtl/>
        </w:rPr>
        <w:t xml:space="preserve"> </w:t>
      </w:r>
      <w:r w:rsidR="001C1CA1" w:rsidRPr="001C1CA1">
        <w:rPr>
          <w:rFonts w:cs="David" w:hint="cs"/>
          <w:highlight w:val="cyan"/>
          <w:rtl/>
        </w:rPr>
        <w:t xml:space="preserve">מצוינת </w:t>
      </w:r>
      <w:r w:rsidR="00F57C7A">
        <w:rPr>
          <w:rFonts w:cs="David" w:hint="cs"/>
          <w:highlight w:val="cyan"/>
          <w:rtl/>
        </w:rPr>
        <w:t xml:space="preserve">ומבריקה </w:t>
      </w:r>
      <w:r w:rsidR="001C1CA1" w:rsidRPr="001C1CA1">
        <w:rPr>
          <w:rFonts w:cs="David" w:hint="cs"/>
          <w:highlight w:val="cyan"/>
          <w:rtl/>
        </w:rPr>
        <w:t>אך כדאי ל</w:t>
      </w:r>
      <w:r w:rsidR="00F57C7A">
        <w:rPr>
          <w:rFonts w:cs="David" w:hint="cs"/>
          <w:highlight w:val="cyan"/>
          <w:rtl/>
        </w:rPr>
        <w:t xml:space="preserve">חזקה </w:t>
      </w:r>
      <w:r w:rsidR="001C1CA1">
        <w:rPr>
          <w:rFonts w:cs="David" w:hint="cs"/>
          <w:highlight w:val="cyan"/>
          <w:rtl/>
        </w:rPr>
        <w:t>ול</w:t>
      </w:r>
      <w:r w:rsidR="001C1CA1" w:rsidRPr="001C1CA1">
        <w:rPr>
          <w:rFonts w:cs="David" w:hint="cs"/>
          <w:highlight w:val="cyan"/>
          <w:rtl/>
        </w:rPr>
        <w:t xml:space="preserve">נסחה כך שתכלול גם את הנקודות הבאות המחזקות עוד יותר את הטיעונים </w:t>
      </w:r>
      <w:r w:rsidR="001C1CA1" w:rsidRPr="001C1CA1">
        <w:rPr>
          <w:rFonts w:cs="David" w:hint="cs"/>
          <w:rtl/>
        </w:rPr>
        <w:t>לעיל:</w:t>
      </w:r>
    </w:p>
    <w:p w:rsidR="001C1CA1" w:rsidRPr="00711B82" w:rsidRDefault="001C1CA1" w:rsidP="00F57C7A">
      <w:pPr>
        <w:tabs>
          <w:tab w:val="left" w:pos="1540"/>
        </w:tabs>
        <w:spacing w:after="200" w:line="360" w:lineRule="auto"/>
        <w:ind w:left="1823"/>
        <w:jc w:val="both"/>
        <w:rPr>
          <w:rFonts w:cs="David" w:hint="cs"/>
          <w:highlight w:val="cyan"/>
          <w:rtl/>
        </w:rPr>
      </w:pPr>
      <w:r w:rsidRPr="00711B82">
        <w:rPr>
          <w:rFonts w:cs="David" w:hint="cs"/>
          <w:highlight w:val="cyan"/>
          <w:rtl/>
        </w:rPr>
        <w:t>ציון לוי מבטיח בסיכום הדיון (בנובמבר 2016! כמעט 4 שנים אחרי תום ה-60 יום....) לא רק לתקן את הדרגה (ל-46+) אלא גם "לשקול בחיוב" את שינוי חישוב הפנסיה וזאת</w:t>
      </w:r>
      <w:r w:rsidR="00F57C7A">
        <w:rPr>
          <w:rFonts w:cs="David" w:hint="cs"/>
          <w:highlight w:val="cyan"/>
          <w:rtl/>
        </w:rPr>
        <w:t>,</w:t>
      </w:r>
      <w:r w:rsidRPr="00711B82">
        <w:rPr>
          <w:rFonts w:cs="David" w:hint="cs"/>
          <w:highlight w:val="cyan"/>
          <w:rtl/>
        </w:rPr>
        <w:t xml:space="preserve"> </w:t>
      </w:r>
      <w:r w:rsidR="00711B82">
        <w:rPr>
          <w:rFonts w:cs="David" w:hint="cs"/>
          <w:highlight w:val="cyan"/>
          <w:rtl/>
        </w:rPr>
        <w:t>כ</w:t>
      </w:r>
      <w:r w:rsidR="00F57C7A">
        <w:rPr>
          <w:rFonts w:cs="David" w:hint="cs"/>
          <w:highlight w:val="cyan"/>
          <w:rtl/>
        </w:rPr>
        <w:t>פ</w:t>
      </w:r>
      <w:r w:rsidR="00711B82">
        <w:rPr>
          <w:rFonts w:cs="David" w:hint="cs"/>
          <w:highlight w:val="cyan"/>
          <w:rtl/>
        </w:rPr>
        <w:t>י שכתבת</w:t>
      </w:r>
      <w:r w:rsidR="00F57C7A">
        <w:rPr>
          <w:rFonts w:cs="David" w:hint="cs"/>
          <w:highlight w:val="cyan"/>
          <w:rtl/>
        </w:rPr>
        <w:t>,</w:t>
      </w:r>
      <w:r w:rsidR="00711B82">
        <w:rPr>
          <w:rFonts w:cs="David" w:hint="cs"/>
          <w:highlight w:val="cyan"/>
          <w:rtl/>
        </w:rPr>
        <w:t xml:space="preserve"> </w:t>
      </w:r>
      <w:r w:rsidRPr="00711B82">
        <w:rPr>
          <w:rFonts w:cs="David" w:hint="cs"/>
          <w:highlight w:val="cyan"/>
          <w:rtl/>
        </w:rPr>
        <w:t xml:space="preserve">ללא נוכחות או הסכמת הממונה על </w:t>
      </w:r>
      <w:proofErr w:type="spellStart"/>
      <w:r w:rsidRPr="00711B82">
        <w:rPr>
          <w:rFonts w:cs="David" w:hint="cs"/>
          <w:highlight w:val="cyan"/>
          <w:rtl/>
        </w:rPr>
        <w:t>הגימלאות</w:t>
      </w:r>
      <w:proofErr w:type="spellEnd"/>
      <w:r w:rsidRPr="00711B82">
        <w:rPr>
          <w:rFonts w:cs="David" w:hint="cs"/>
          <w:highlight w:val="cyan"/>
          <w:rtl/>
        </w:rPr>
        <w:t xml:space="preserve"> (מחזק את הטענה לעיל </w:t>
      </w:r>
      <w:proofErr w:type="spellStart"/>
      <w:r w:rsidRPr="00711B82">
        <w:rPr>
          <w:rFonts w:cs="David" w:hint="cs"/>
          <w:highlight w:val="cyan"/>
          <w:rtl/>
        </w:rPr>
        <w:t>שהנש"ם</w:t>
      </w:r>
      <w:proofErr w:type="spellEnd"/>
      <w:r w:rsidRPr="00711B82">
        <w:rPr>
          <w:rFonts w:cs="David" w:hint="cs"/>
          <w:highlight w:val="cyan"/>
          <w:rtl/>
        </w:rPr>
        <w:t xml:space="preserve"> ולא מ</w:t>
      </w:r>
      <w:r w:rsidR="00711B82">
        <w:rPr>
          <w:rFonts w:cs="David" w:hint="cs"/>
          <w:highlight w:val="cyan"/>
          <w:rtl/>
        </w:rPr>
        <w:t>מונה</w:t>
      </w:r>
      <w:r w:rsidRPr="00711B82">
        <w:rPr>
          <w:rFonts w:cs="David" w:hint="cs"/>
          <w:highlight w:val="cyan"/>
          <w:rtl/>
        </w:rPr>
        <w:t xml:space="preserve"> </w:t>
      </w:r>
      <w:proofErr w:type="spellStart"/>
      <w:r w:rsidRPr="00711B82">
        <w:rPr>
          <w:rFonts w:cs="David" w:hint="cs"/>
          <w:highlight w:val="cyan"/>
          <w:rtl/>
        </w:rPr>
        <w:t>הגימלאות</w:t>
      </w:r>
      <w:proofErr w:type="spellEnd"/>
      <w:r w:rsidRPr="00711B82">
        <w:rPr>
          <w:rFonts w:cs="David" w:hint="cs"/>
          <w:highlight w:val="cyan"/>
          <w:rtl/>
        </w:rPr>
        <w:t xml:space="preserve"> קובע). </w:t>
      </w:r>
      <w:r w:rsidRPr="00711B82">
        <w:rPr>
          <w:rFonts w:cs="David" w:hint="cs"/>
          <w:highlight w:val="cyan"/>
          <w:rtl/>
        </w:rPr>
        <w:t xml:space="preserve"> </w:t>
      </w:r>
    </w:p>
    <w:p w:rsidR="001C1CA1" w:rsidRPr="00711B82" w:rsidRDefault="001C1CA1" w:rsidP="00711B82">
      <w:pPr>
        <w:tabs>
          <w:tab w:val="left" w:pos="1540"/>
        </w:tabs>
        <w:spacing w:after="200" w:line="360" w:lineRule="auto"/>
        <w:ind w:left="1823"/>
        <w:jc w:val="both"/>
        <w:rPr>
          <w:rFonts w:cs="David" w:hint="cs"/>
          <w:highlight w:val="cyan"/>
          <w:rtl/>
        </w:rPr>
      </w:pPr>
      <w:r w:rsidRPr="00711B82">
        <w:rPr>
          <w:rFonts w:cs="David" w:hint="cs"/>
          <w:highlight w:val="cyan"/>
          <w:rtl/>
        </w:rPr>
        <w:t xml:space="preserve"> לגבי המלים "</w:t>
      </w:r>
      <w:r w:rsidRPr="00711B82">
        <w:rPr>
          <w:rFonts w:cs="David" w:hint="cs"/>
          <w:b/>
          <w:bCs/>
          <w:highlight w:val="cyan"/>
          <w:rtl/>
        </w:rPr>
        <w:t>ההחלטה היא לא שלי בלבד</w:t>
      </w:r>
      <w:r w:rsidRPr="00711B82">
        <w:rPr>
          <w:rFonts w:cs="David" w:hint="cs"/>
          <w:highlight w:val="cyan"/>
          <w:rtl/>
        </w:rPr>
        <w:t>"</w:t>
      </w:r>
      <w:r w:rsidR="00711B82">
        <w:rPr>
          <w:rFonts w:cs="David" w:hint="cs"/>
          <w:highlight w:val="cyan"/>
          <w:rtl/>
        </w:rPr>
        <w:t>:</w:t>
      </w:r>
      <w:r w:rsidRPr="00711B82">
        <w:rPr>
          <w:rFonts w:cs="David" w:hint="cs"/>
          <w:highlight w:val="cyan"/>
          <w:rtl/>
        </w:rPr>
        <w:t xml:space="preserve"> </w:t>
      </w:r>
      <w:ins w:id="373" w:author="Shimon" w:date="2021-02-16T13:36:00Z">
        <w:r w:rsidRPr="00711B82">
          <w:rPr>
            <w:rFonts w:cs="David" w:hint="cs"/>
            <w:highlight w:val="cyan"/>
            <w:rtl/>
          </w:rPr>
          <w:t xml:space="preserve"> </w:t>
        </w:r>
      </w:ins>
      <w:r w:rsidRPr="00711B82">
        <w:rPr>
          <w:rFonts w:cs="David" w:hint="cs"/>
          <w:highlight w:val="cyan"/>
          <w:rtl/>
        </w:rPr>
        <w:t xml:space="preserve">הוא </w:t>
      </w:r>
      <w:proofErr w:type="spellStart"/>
      <w:r w:rsidRPr="00711B82">
        <w:rPr>
          <w:rFonts w:cs="David" w:hint="cs"/>
          <w:highlight w:val="cyan"/>
          <w:rtl/>
        </w:rPr>
        <w:t>התכוין</w:t>
      </w:r>
      <w:proofErr w:type="spellEnd"/>
      <w:r w:rsidRPr="00711B82">
        <w:rPr>
          <w:rFonts w:cs="David" w:hint="cs"/>
          <w:highlight w:val="cyan"/>
          <w:rtl/>
        </w:rPr>
        <w:t xml:space="preserve"> </w:t>
      </w:r>
      <w:proofErr w:type="spellStart"/>
      <w:r w:rsidRPr="00711B82">
        <w:rPr>
          <w:rFonts w:cs="David" w:hint="cs"/>
          <w:highlight w:val="cyan"/>
          <w:rtl/>
        </w:rPr>
        <w:t>לאמר</w:t>
      </w:r>
      <w:proofErr w:type="spellEnd"/>
      <w:r w:rsidRPr="00711B82">
        <w:rPr>
          <w:rFonts w:cs="David" w:hint="cs"/>
          <w:highlight w:val="cyan"/>
          <w:rtl/>
        </w:rPr>
        <w:t xml:space="preserve">: אני </w:t>
      </w:r>
      <w:r w:rsidRPr="00711B82">
        <w:rPr>
          <w:rFonts w:cs="David"/>
          <w:highlight w:val="cyan"/>
          <w:rtl/>
        </w:rPr>
        <w:t>–</w:t>
      </w:r>
      <w:r w:rsidRPr="00711B82">
        <w:rPr>
          <w:rFonts w:cs="David" w:hint="cs"/>
          <w:highlight w:val="cyan"/>
          <w:rtl/>
        </w:rPr>
        <w:t xml:space="preserve">ורק אני אחליט- אבל כדי שלא לעמוד לבד חשוף מול </w:t>
      </w:r>
      <w:proofErr w:type="spellStart"/>
      <w:r w:rsidRPr="00711B82">
        <w:rPr>
          <w:rFonts w:cs="David" w:hint="cs"/>
          <w:highlight w:val="cyan"/>
          <w:rtl/>
        </w:rPr>
        <w:t>טענותי</w:t>
      </w:r>
      <w:proofErr w:type="spellEnd"/>
      <w:r w:rsidRPr="00711B82">
        <w:rPr>
          <w:rFonts w:cs="David" w:hint="cs"/>
          <w:highlight w:val="cyan"/>
          <w:rtl/>
        </w:rPr>
        <w:t xml:space="preserve"> (שלא היו לו תשובות) </w:t>
      </w:r>
      <w:r w:rsidR="00F57C7A">
        <w:rPr>
          <w:rFonts w:cs="David" w:hint="cs"/>
          <w:highlight w:val="cyan"/>
          <w:rtl/>
        </w:rPr>
        <w:t>ולכן זכור לי ש</w:t>
      </w:r>
      <w:r w:rsidRPr="00711B82">
        <w:rPr>
          <w:rFonts w:cs="David" w:hint="cs"/>
          <w:highlight w:val="cyan"/>
          <w:rtl/>
        </w:rPr>
        <w:t xml:space="preserve">הוא אמר שהוא צריך לקבל את אישור </w:t>
      </w:r>
      <w:proofErr w:type="spellStart"/>
      <w:r w:rsidRPr="00711B82">
        <w:rPr>
          <w:rFonts w:cs="David" w:hint="cs"/>
          <w:highlight w:val="cyan"/>
          <w:rtl/>
        </w:rPr>
        <w:t>הלישכה</w:t>
      </w:r>
      <w:proofErr w:type="spellEnd"/>
      <w:r w:rsidRPr="00711B82">
        <w:rPr>
          <w:rFonts w:cs="David" w:hint="cs"/>
          <w:highlight w:val="cyan"/>
          <w:rtl/>
        </w:rPr>
        <w:t xml:space="preserve"> המשפטית של הנציבות (בתרשומת נאמר בקיצור</w:t>
      </w:r>
      <w:r w:rsidR="00F57C7A">
        <w:rPr>
          <w:rFonts w:cs="David" w:hint="cs"/>
          <w:highlight w:val="cyan"/>
          <w:rtl/>
        </w:rPr>
        <w:t>:</w:t>
      </w:r>
      <w:r w:rsidRPr="00711B82">
        <w:rPr>
          <w:rFonts w:cs="David" w:hint="cs"/>
          <w:highlight w:val="cyan"/>
          <w:rtl/>
        </w:rPr>
        <w:t xml:space="preserve"> אני </w:t>
      </w:r>
      <w:r w:rsidRPr="00711B82">
        <w:rPr>
          <w:rFonts w:cs="David" w:hint="cs"/>
          <w:highlight w:val="cyan"/>
          <w:rtl/>
        </w:rPr>
        <w:t xml:space="preserve">לא מחליט </w:t>
      </w:r>
      <w:r w:rsidRPr="00711B82">
        <w:rPr>
          <w:rFonts w:cs="David" w:hint="cs"/>
          <w:highlight w:val="cyan"/>
          <w:rtl/>
        </w:rPr>
        <w:t xml:space="preserve"> לבד). </w:t>
      </w:r>
    </w:p>
    <w:p w:rsidR="00F57C7A" w:rsidRDefault="001C1CA1" w:rsidP="00F57C7A">
      <w:pPr>
        <w:tabs>
          <w:tab w:val="left" w:pos="1540"/>
        </w:tabs>
        <w:spacing w:after="200" w:line="360" w:lineRule="auto"/>
        <w:ind w:left="1823"/>
        <w:jc w:val="both"/>
        <w:rPr>
          <w:rFonts w:cs="David"/>
          <w:highlight w:val="cyan"/>
          <w:rtl/>
        </w:rPr>
      </w:pPr>
      <w:r w:rsidRPr="00711B82">
        <w:rPr>
          <w:rFonts w:cs="David" w:hint="cs"/>
          <w:highlight w:val="cyan"/>
          <w:rtl/>
        </w:rPr>
        <w:t xml:space="preserve">ראיה לדבר: </w:t>
      </w:r>
      <w:r w:rsidR="00711B82" w:rsidRPr="00711B82">
        <w:rPr>
          <w:rFonts w:cs="David" w:hint="cs"/>
          <w:highlight w:val="cyan"/>
          <w:rtl/>
        </w:rPr>
        <w:t xml:space="preserve">  ב-4.12.2016 ב</w:t>
      </w:r>
      <w:r w:rsidRPr="00711B82">
        <w:rPr>
          <w:rFonts w:cs="David" w:hint="cs"/>
          <w:highlight w:val="cyan"/>
          <w:rtl/>
        </w:rPr>
        <w:t>אי-מייל</w:t>
      </w:r>
      <w:r w:rsidRPr="00711B82">
        <w:rPr>
          <w:rFonts w:cs="David" w:hint="cs"/>
          <w:highlight w:val="cyan"/>
          <w:rtl/>
        </w:rPr>
        <w:t xml:space="preserve"> </w:t>
      </w:r>
      <w:r w:rsidR="00AB57A4">
        <w:rPr>
          <w:rFonts w:cs="David" w:hint="cs"/>
          <w:highlight w:val="cyan"/>
          <w:rtl/>
        </w:rPr>
        <w:t>(מצ"ב)</w:t>
      </w:r>
      <w:r w:rsidRPr="00711B82">
        <w:rPr>
          <w:rFonts w:cs="David" w:hint="cs"/>
          <w:highlight w:val="cyan"/>
          <w:rtl/>
        </w:rPr>
        <w:t xml:space="preserve"> שהוא שלח אלי (כש</w:t>
      </w:r>
      <w:r w:rsidR="00711B82" w:rsidRPr="00711B82">
        <w:rPr>
          <w:rFonts w:cs="David" w:hint="cs"/>
          <w:highlight w:val="cyan"/>
          <w:rtl/>
        </w:rPr>
        <w:t xml:space="preserve">טרטרתי לו שעדיין </w:t>
      </w:r>
      <w:r w:rsidRPr="00711B82">
        <w:rPr>
          <w:rFonts w:cs="David" w:hint="cs"/>
          <w:highlight w:val="cyan"/>
          <w:rtl/>
        </w:rPr>
        <w:t>לא קבלתי תשובה בתוך 30 יום שהוא הבטיח) הוא כותב</w:t>
      </w:r>
      <w:r w:rsidRPr="00AB57A4">
        <w:rPr>
          <w:rFonts w:cs="David" w:hint="cs"/>
          <w:b/>
          <w:bCs/>
          <w:highlight w:val="cyan"/>
          <w:rtl/>
        </w:rPr>
        <w:t xml:space="preserve">: </w:t>
      </w:r>
      <w:r w:rsidRPr="00AB57A4">
        <w:rPr>
          <w:rFonts w:cs="David" w:hint="cs"/>
          <w:b/>
          <w:bCs/>
          <w:highlight w:val="cyan"/>
          <w:rtl/>
        </w:rPr>
        <w:t>"</w:t>
      </w:r>
      <w:r w:rsidR="00711B82" w:rsidRPr="00AB57A4">
        <w:rPr>
          <w:rFonts w:cs="David"/>
          <w:b/>
          <w:bCs/>
          <w:highlight w:val="cyan"/>
          <w:rtl/>
        </w:rPr>
        <w:t>הנושא שלך הועבר ללשכה המשפטית</w:t>
      </w:r>
      <w:r w:rsidR="00711B82" w:rsidRPr="00AB57A4">
        <w:rPr>
          <w:rFonts w:cs="David" w:hint="cs"/>
          <w:b/>
          <w:bCs/>
          <w:highlight w:val="cyan"/>
          <w:rtl/>
        </w:rPr>
        <w:t xml:space="preserve">" ותקבל תשובה ברגע שהם יאשרו. </w:t>
      </w:r>
      <w:r w:rsidRPr="00AB57A4">
        <w:rPr>
          <w:rFonts w:cs="David" w:hint="cs"/>
          <w:b/>
          <w:bCs/>
          <w:highlight w:val="cyan"/>
          <w:rtl/>
        </w:rPr>
        <w:t xml:space="preserve"> </w:t>
      </w:r>
    </w:p>
    <w:p w:rsidR="001C1CA1" w:rsidRPr="00AB57A4" w:rsidRDefault="00F57C7A" w:rsidP="00F57C7A">
      <w:pPr>
        <w:tabs>
          <w:tab w:val="left" w:pos="1540"/>
        </w:tabs>
        <w:spacing w:after="200" w:line="360" w:lineRule="auto"/>
        <w:ind w:left="1823"/>
        <w:jc w:val="both"/>
        <w:rPr>
          <w:rFonts w:cs="David"/>
          <w:b/>
          <w:bCs/>
          <w:highlight w:val="cyan"/>
        </w:rPr>
      </w:pPr>
      <w:proofErr w:type="spellStart"/>
      <w:r w:rsidRPr="00711B82">
        <w:rPr>
          <w:rFonts w:cs="David" w:hint="cs"/>
          <w:highlight w:val="cyan"/>
          <w:rtl/>
        </w:rPr>
        <w:t>כלאמר</w:t>
      </w:r>
      <w:proofErr w:type="spellEnd"/>
      <w:r w:rsidRPr="00711B82">
        <w:rPr>
          <w:rFonts w:cs="David" w:hint="cs"/>
          <w:highlight w:val="cyan"/>
          <w:rtl/>
        </w:rPr>
        <w:t xml:space="preserve">: בכל מקרה </w:t>
      </w:r>
      <w:r>
        <w:rPr>
          <w:rFonts w:cs="David" w:hint="cs"/>
          <w:highlight w:val="cyan"/>
          <w:rtl/>
        </w:rPr>
        <w:t xml:space="preserve">- </w:t>
      </w:r>
      <w:r w:rsidRPr="00711B82">
        <w:rPr>
          <w:rFonts w:cs="David" w:hint="cs"/>
          <w:b/>
          <w:bCs/>
          <w:highlight w:val="cyan"/>
          <w:rtl/>
        </w:rPr>
        <w:t>ההחלטה היא רק של נציבות שרות המדינה</w:t>
      </w:r>
      <w:r w:rsidRPr="00711B82">
        <w:rPr>
          <w:rFonts w:cs="David" w:hint="cs"/>
          <w:highlight w:val="cyan"/>
          <w:rtl/>
        </w:rPr>
        <w:t xml:space="preserve">. </w:t>
      </w:r>
      <w:r w:rsidRPr="00711B82">
        <w:rPr>
          <w:rFonts w:cs="David" w:hint="cs"/>
          <w:b/>
          <w:bCs/>
          <w:highlight w:val="cyan"/>
          <w:rtl/>
        </w:rPr>
        <w:t xml:space="preserve">הם הקובעים ולא </w:t>
      </w:r>
      <w:proofErr w:type="spellStart"/>
      <w:r w:rsidRPr="00711B82">
        <w:rPr>
          <w:rFonts w:cs="David" w:hint="cs"/>
          <w:b/>
          <w:bCs/>
          <w:highlight w:val="cyan"/>
          <w:rtl/>
        </w:rPr>
        <w:t>מינהל</w:t>
      </w:r>
      <w:proofErr w:type="spellEnd"/>
      <w:r w:rsidRPr="00711B82">
        <w:rPr>
          <w:rFonts w:cs="David" w:hint="cs"/>
          <w:b/>
          <w:bCs/>
          <w:highlight w:val="cyan"/>
          <w:rtl/>
        </w:rPr>
        <w:t xml:space="preserve"> </w:t>
      </w:r>
      <w:proofErr w:type="spellStart"/>
      <w:r w:rsidRPr="00711B82">
        <w:rPr>
          <w:rFonts w:cs="David" w:hint="cs"/>
          <w:b/>
          <w:bCs/>
          <w:highlight w:val="cyan"/>
          <w:rtl/>
        </w:rPr>
        <w:t>הגימלאות</w:t>
      </w:r>
      <w:proofErr w:type="spellEnd"/>
      <w:r w:rsidRPr="00711B82">
        <w:rPr>
          <w:rFonts w:cs="David" w:hint="cs"/>
          <w:b/>
          <w:bCs/>
          <w:highlight w:val="cyan"/>
          <w:rtl/>
        </w:rPr>
        <w:t>.</w:t>
      </w:r>
    </w:p>
    <w:p w:rsidR="005F6BCB" w:rsidRDefault="005F6BCB" w:rsidP="005F6BCB">
      <w:pPr>
        <w:numPr>
          <w:ilvl w:val="1"/>
          <w:numId w:val="1"/>
        </w:numPr>
        <w:tabs>
          <w:tab w:val="clear" w:pos="792"/>
          <w:tab w:val="left" w:pos="1214"/>
        </w:tabs>
        <w:spacing w:after="200" w:line="360" w:lineRule="auto"/>
        <w:ind w:left="1214" w:hanging="612"/>
        <w:jc w:val="both"/>
        <w:rPr>
          <w:rFonts w:cs="David"/>
        </w:rPr>
      </w:pPr>
      <w:r>
        <w:rPr>
          <w:rFonts w:cs="David" w:hint="cs"/>
          <w:rtl/>
        </w:rPr>
        <w:t>בשולי הדברים נשוב ונפנה את בית הדין הנכבד להתחייבות של מר ציון לוי כי הדרגה תתוקן בכפוף לתנאי החוזה. המערער עדיין ממתין לתיקון כאמור.</w:t>
      </w:r>
    </w:p>
    <w:p w:rsidR="00243547" w:rsidRPr="003D0037" w:rsidRDefault="00C15510" w:rsidP="00C15510">
      <w:pPr>
        <w:numPr>
          <w:ilvl w:val="0"/>
          <w:numId w:val="1"/>
        </w:numPr>
        <w:tabs>
          <w:tab w:val="left" w:pos="566"/>
        </w:tabs>
        <w:spacing w:after="200" w:line="360" w:lineRule="auto"/>
        <w:ind w:left="566" w:hanging="540"/>
        <w:jc w:val="both"/>
        <w:rPr>
          <w:rFonts w:cs="David"/>
        </w:rPr>
      </w:pPr>
      <w:r>
        <w:rPr>
          <w:rFonts w:cs="David" w:hint="cs"/>
          <w:rtl/>
        </w:rPr>
        <w:t>המערער יוסיף ויבהיר כי ייתכן ש</w:t>
      </w:r>
      <w:r w:rsidR="00243547">
        <w:rPr>
          <w:rFonts w:cs="David" w:hint="cs"/>
          <w:rtl/>
        </w:rPr>
        <w:t>טענותיה של המדינה בדבר הסמכות לחישוב</w:t>
      </w:r>
      <w:r>
        <w:rPr>
          <w:rFonts w:cs="David" w:hint="cs"/>
          <w:rtl/>
        </w:rPr>
        <w:t xml:space="preserve"> </w:t>
      </w:r>
      <w:proofErr w:type="spellStart"/>
      <w:r>
        <w:rPr>
          <w:rFonts w:cs="David" w:hint="cs"/>
          <w:rtl/>
        </w:rPr>
        <w:t>הגימלה</w:t>
      </w:r>
      <w:proofErr w:type="spellEnd"/>
      <w:r w:rsidR="00243547">
        <w:rPr>
          <w:rFonts w:cs="David" w:hint="cs"/>
          <w:rtl/>
        </w:rPr>
        <w:t xml:space="preserve"> או מעמדה של הנציבות בעניין החישוב </w:t>
      </w:r>
      <w:r>
        <w:rPr>
          <w:rFonts w:cs="David" w:hint="cs"/>
          <w:rtl/>
        </w:rPr>
        <w:t>ראויות</w:t>
      </w:r>
      <w:r w:rsidR="00243547">
        <w:rPr>
          <w:rFonts w:cs="David" w:hint="cs"/>
          <w:rtl/>
        </w:rPr>
        <w:t xml:space="preserve"> לדיון וייתכן שלאו, נוכח העמדה שהציגה למערער בזמן אמת</w:t>
      </w:r>
      <w:r>
        <w:rPr>
          <w:rFonts w:cs="David" w:hint="cs"/>
          <w:rtl/>
        </w:rPr>
        <w:t xml:space="preserve"> וחובות תום הלב וההגינות המנהלית החלות עליה</w:t>
      </w:r>
      <w:r w:rsidR="00243547">
        <w:rPr>
          <w:rFonts w:cs="David" w:hint="cs"/>
          <w:rtl/>
        </w:rPr>
        <w:t xml:space="preserve">. דבר אחד ברור </w:t>
      </w:r>
      <w:r w:rsidR="00243547">
        <w:rPr>
          <w:rFonts w:cs="David"/>
          <w:rtl/>
        </w:rPr>
        <w:t>–</w:t>
      </w:r>
      <w:r w:rsidR="00243547">
        <w:rPr>
          <w:rFonts w:cs="David" w:hint="cs"/>
          <w:rtl/>
        </w:rPr>
        <w:t xml:space="preserve"> </w:t>
      </w:r>
      <w:r w:rsidR="00243547">
        <w:rPr>
          <w:rFonts w:cs="David" w:hint="cs"/>
          <w:b/>
          <w:bCs/>
          <w:rtl/>
        </w:rPr>
        <w:t xml:space="preserve">אין מדובר בטענות המצדיקות דחייה על הסף של התביעה, אלא </w:t>
      </w:r>
      <w:r>
        <w:rPr>
          <w:rFonts w:cs="David" w:hint="cs"/>
          <w:b/>
          <w:bCs/>
          <w:rtl/>
        </w:rPr>
        <w:t xml:space="preserve">לכל היותר </w:t>
      </w:r>
      <w:r w:rsidR="00243547">
        <w:rPr>
          <w:rFonts w:cs="David" w:hint="cs"/>
          <w:b/>
          <w:bCs/>
          <w:rtl/>
        </w:rPr>
        <w:t>טענות הראויות להתברר במסגרת התביעה בבית הדין קמא.</w:t>
      </w:r>
    </w:p>
    <w:p w:rsidR="003B279F" w:rsidRPr="009B3E42" w:rsidRDefault="003D0037" w:rsidP="00711B82">
      <w:pPr>
        <w:pStyle w:val="af0"/>
        <w:spacing w:line="360" w:lineRule="auto"/>
        <w:ind w:left="610" w:hanging="85"/>
        <w:rPr>
          <w:ins w:id="374" w:author="Shimon" w:date="2021-02-16T14:55:00Z"/>
          <w:rFonts w:ascii="David" w:hAnsi="David" w:hint="cs"/>
          <w:sz w:val="24"/>
          <w:szCs w:val="24"/>
          <w:rtl/>
          <w:rPrChange w:id="375" w:author="Shimon" w:date="2021-02-16T15:03:00Z">
            <w:rPr>
              <w:ins w:id="376" w:author="Shimon" w:date="2021-02-16T14:55:00Z"/>
              <w:rFonts w:ascii="David" w:hAnsi="David"/>
              <w:sz w:val="24"/>
            </w:rPr>
          </w:rPrChange>
        </w:rPr>
      </w:pPr>
      <w:r w:rsidRPr="009B3E42">
        <w:rPr>
          <w:rFonts w:cs="David" w:hint="cs"/>
          <w:sz w:val="24"/>
          <w:szCs w:val="24"/>
          <w:rtl/>
          <w:rPrChange w:id="377" w:author="Shimon" w:date="2021-02-16T15:03:00Z">
            <w:rPr>
              <w:rFonts w:cs="David" w:hint="cs"/>
              <w:rtl/>
            </w:rPr>
          </w:rPrChange>
        </w:rPr>
        <w:t xml:space="preserve">נדגיש כי </w:t>
      </w:r>
      <w:r w:rsidRPr="009B3E42">
        <w:rPr>
          <w:rFonts w:cs="David" w:hint="cs"/>
          <w:b/>
          <w:bCs/>
          <w:sz w:val="24"/>
          <w:szCs w:val="24"/>
          <w:rtl/>
          <w:rPrChange w:id="378" w:author="Shimon" w:date="2021-02-16T15:03:00Z">
            <w:rPr>
              <w:rFonts w:cs="David" w:hint="cs"/>
              <w:b/>
              <w:bCs/>
              <w:rtl/>
            </w:rPr>
          </w:rPrChange>
        </w:rPr>
        <w:t xml:space="preserve">המדינה </w:t>
      </w:r>
      <w:r w:rsidRPr="009B3E42">
        <w:rPr>
          <w:rFonts w:cs="David" w:hint="cs"/>
          <w:b/>
          <w:bCs/>
          <w:sz w:val="24"/>
          <w:szCs w:val="24"/>
          <w:u w:val="single"/>
          <w:rtl/>
          <w:rPrChange w:id="379" w:author="Shimon" w:date="2021-02-16T15:03:00Z">
            <w:rPr>
              <w:rFonts w:cs="David" w:hint="cs"/>
              <w:b/>
              <w:bCs/>
              <w:u w:val="single"/>
              <w:rtl/>
            </w:rPr>
          </w:rPrChange>
        </w:rPr>
        <w:t>לא</w:t>
      </w:r>
      <w:r w:rsidRPr="009B3E42">
        <w:rPr>
          <w:rFonts w:cs="David" w:hint="cs"/>
          <w:b/>
          <w:bCs/>
          <w:sz w:val="24"/>
          <w:szCs w:val="24"/>
          <w:rtl/>
          <w:rPrChange w:id="380" w:author="Shimon" w:date="2021-02-16T15:03:00Z">
            <w:rPr>
              <w:rFonts w:cs="David" w:hint="cs"/>
              <w:b/>
              <w:bCs/>
              <w:rtl/>
            </w:rPr>
          </w:rPrChange>
        </w:rPr>
        <w:t xml:space="preserve"> הציגה נוהל פנימי ו/או מסמך אחר המציג את חלוקת הסמכויות בין הממונה על </w:t>
      </w:r>
      <w:proofErr w:type="spellStart"/>
      <w:r w:rsidRPr="009B3E42">
        <w:rPr>
          <w:rFonts w:cs="David" w:hint="cs"/>
          <w:b/>
          <w:bCs/>
          <w:sz w:val="24"/>
          <w:szCs w:val="24"/>
          <w:rtl/>
          <w:rPrChange w:id="381" w:author="Shimon" w:date="2021-02-16T15:03:00Z">
            <w:rPr>
              <w:rFonts w:cs="David" w:hint="cs"/>
              <w:b/>
              <w:bCs/>
              <w:rtl/>
            </w:rPr>
          </w:rPrChange>
        </w:rPr>
        <w:t>הגימלאות</w:t>
      </w:r>
      <w:proofErr w:type="spellEnd"/>
      <w:r w:rsidRPr="009B3E42">
        <w:rPr>
          <w:rFonts w:cs="David" w:hint="cs"/>
          <w:b/>
          <w:bCs/>
          <w:sz w:val="24"/>
          <w:szCs w:val="24"/>
          <w:rtl/>
          <w:rPrChange w:id="382" w:author="Shimon" w:date="2021-02-16T15:03:00Z">
            <w:rPr>
              <w:rFonts w:cs="David" w:hint="cs"/>
              <w:b/>
              <w:bCs/>
              <w:rtl/>
            </w:rPr>
          </w:rPrChange>
        </w:rPr>
        <w:t xml:space="preserve"> לנציבות שירות המדינה ולמשרד המעסיק את העובד</w:t>
      </w:r>
      <w:r w:rsidRPr="009B3E42">
        <w:rPr>
          <w:rFonts w:cs="David" w:hint="cs"/>
          <w:sz w:val="24"/>
          <w:szCs w:val="24"/>
          <w:rtl/>
          <w:rPrChange w:id="383" w:author="Shimon" w:date="2021-02-16T15:03:00Z">
            <w:rPr>
              <w:rFonts w:cs="David" w:hint="cs"/>
              <w:rtl/>
            </w:rPr>
          </w:rPrChange>
        </w:rPr>
        <w:t>, ועל כן טענותיה בעניין זה אינן ברורות ואינן יושבות על קר</w:t>
      </w:r>
      <w:r w:rsidR="009B3E42">
        <w:rPr>
          <w:rFonts w:cs="David" w:hint="cs"/>
          <w:sz w:val="24"/>
          <w:szCs w:val="24"/>
          <w:rtl/>
        </w:rPr>
        <w:t>קע מוצקה.</w:t>
      </w:r>
    </w:p>
    <w:p w:rsidR="003B279F" w:rsidRPr="003B279F" w:rsidRDefault="009B3E42" w:rsidP="00AB57A4">
      <w:pPr>
        <w:spacing w:after="160" w:line="360" w:lineRule="auto"/>
        <w:ind w:left="525"/>
        <w:contextualSpacing/>
        <w:rPr>
          <w:ins w:id="384" w:author="Shimon" w:date="2021-02-16T14:55:00Z"/>
          <w:rFonts w:ascii="David" w:eastAsia="Calibri" w:hAnsi="David" w:cs="David"/>
          <w:rtl/>
          <w:lang w:eastAsia="en-US"/>
        </w:rPr>
        <w:pPrChange w:id="385" w:author="Shimon" w:date="2021-02-16T15:01:00Z">
          <w:pPr>
            <w:numPr>
              <w:numId w:val="18"/>
            </w:numPr>
            <w:tabs>
              <w:tab w:val="left" w:pos="1686"/>
            </w:tabs>
            <w:spacing w:after="160" w:line="256" w:lineRule="auto"/>
            <w:ind w:left="720" w:hanging="360"/>
            <w:contextualSpacing/>
          </w:pPr>
        </w:pPrChange>
      </w:pPr>
      <w:ins w:id="386" w:author="Shimon" w:date="2021-02-16T15:00:00Z">
        <w:r>
          <w:rPr>
            <w:rFonts w:ascii="David" w:eastAsia="Calibri" w:hAnsi="David" w:cs="David" w:hint="cs"/>
            <w:rtl/>
            <w:lang w:eastAsia="en-US"/>
          </w:rPr>
          <w:t xml:space="preserve">נבקש בהזדמנות זו </w:t>
        </w:r>
        <w:proofErr w:type="spellStart"/>
        <w:r>
          <w:rPr>
            <w:rFonts w:ascii="David" w:eastAsia="Calibri" w:hAnsi="David" w:cs="David" w:hint="cs"/>
            <w:rtl/>
            <w:lang w:eastAsia="en-US"/>
          </w:rPr>
          <w:t>להתיחס</w:t>
        </w:r>
        <w:proofErr w:type="spellEnd"/>
        <w:r>
          <w:rPr>
            <w:rFonts w:ascii="David" w:eastAsia="Calibri" w:hAnsi="David" w:cs="David" w:hint="cs"/>
            <w:rtl/>
            <w:lang w:eastAsia="en-US"/>
          </w:rPr>
          <w:t xml:space="preserve"> גם </w:t>
        </w:r>
        <w:proofErr w:type="spellStart"/>
        <w:r>
          <w:rPr>
            <w:rFonts w:ascii="David" w:eastAsia="Calibri" w:hAnsi="David" w:cs="David" w:hint="cs"/>
            <w:rtl/>
            <w:lang w:eastAsia="en-US"/>
          </w:rPr>
          <w:t>ל</w:t>
        </w:r>
      </w:ins>
      <w:ins w:id="387" w:author="Shimon" w:date="2021-02-16T14:55:00Z">
        <w:r w:rsidR="003B279F" w:rsidRPr="003B279F">
          <w:rPr>
            <w:rFonts w:ascii="David" w:eastAsia="Calibri" w:hAnsi="David" w:cs="David"/>
            <w:rtl/>
            <w:lang w:eastAsia="en-US"/>
          </w:rPr>
          <w:t>פיסקא</w:t>
        </w:r>
        <w:proofErr w:type="spellEnd"/>
        <w:r w:rsidR="003B279F" w:rsidRPr="003B279F">
          <w:rPr>
            <w:rFonts w:ascii="David" w:eastAsia="Calibri" w:hAnsi="David" w:cs="David"/>
            <w:rtl/>
            <w:lang w:eastAsia="en-US"/>
          </w:rPr>
          <w:t xml:space="preserve"> 4 </w:t>
        </w:r>
      </w:ins>
      <w:ins w:id="388" w:author="Shimon" w:date="2021-02-16T15:00:00Z">
        <w:r>
          <w:rPr>
            <w:rFonts w:ascii="David" w:eastAsia="Calibri" w:hAnsi="David" w:cs="David" w:hint="cs"/>
            <w:rtl/>
            <w:lang w:eastAsia="en-US"/>
          </w:rPr>
          <w:t>מ</w:t>
        </w:r>
      </w:ins>
      <w:ins w:id="389" w:author="Shimon" w:date="2021-02-16T14:55:00Z">
        <w:r w:rsidR="003B279F" w:rsidRPr="003B279F">
          <w:rPr>
            <w:rFonts w:ascii="David" w:eastAsia="Calibri" w:hAnsi="David" w:cs="David"/>
            <w:rtl/>
            <w:lang w:eastAsia="en-US"/>
          </w:rPr>
          <w:t xml:space="preserve">סיכומי הפרקליטות מיום 23.12.2020  </w:t>
        </w:r>
      </w:ins>
      <w:ins w:id="390" w:author="Shimon" w:date="2021-02-16T15:00:00Z">
        <w:r>
          <w:rPr>
            <w:rFonts w:ascii="David" w:eastAsia="Calibri" w:hAnsi="David" w:cs="David" w:hint="cs"/>
            <w:rtl/>
            <w:lang w:eastAsia="en-US"/>
          </w:rPr>
          <w:t xml:space="preserve">שבו </w:t>
        </w:r>
      </w:ins>
      <w:proofErr w:type="spellStart"/>
      <w:ins w:id="391" w:author="Shimon" w:date="2021-02-16T14:55:00Z">
        <w:r w:rsidR="003B279F" w:rsidRPr="003B279F">
          <w:rPr>
            <w:rFonts w:ascii="David" w:eastAsia="Calibri" w:hAnsi="David" w:cs="David"/>
            <w:rtl/>
            <w:lang w:eastAsia="en-US"/>
          </w:rPr>
          <w:t>ניטען</w:t>
        </w:r>
        <w:proofErr w:type="spellEnd"/>
        <w:r w:rsidR="003B279F" w:rsidRPr="003B279F">
          <w:rPr>
            <w:rFonts w:ascii="David" w:eastAsia="Calibri" w:hAnsi="David" w:cs="David"/>
            <w:rtl/>
            <w:lang w:eastAsia="en-US"/>
          </w:rPr>
          <w:t xml:space="preserve"> </w:t>
        </w:r>
      </w:ins>
      <w:ins w:id="392" w:author="Shimon" w:date="2021-02-16T15:01:00Z">
        <w:r>
          <w:rPr>
            <w:rFonts w:ascii="David" w:eastAsia="Calibri" w:hAnsi="David" w:cs="David" w:hint="cs"/>
            <w:rtl/>
            <w:lang w:eastAsia="en-US"/>
          </w:rPr>
          <w:t>ש</w:t>
        </w:r>
      </w:ins>
      <w:ins w:id="393" w:author="Shimon" w:date="2021-02-16T14:55:00Z">
        <w:r w:rsidR="003B279F" w:rsidRPr="003B279F">
          <w:rPr>
            <w:rFonts w:ascii="David" w:eastAsia="Calibri" w:hAnsi="David" w:cs="David"/>
            <w:rtl/>
            <w:lang w:eastAsia="en-US"/>
          </w:rPr>
          <w:t xml:space="preserve">טענת המערער כי הממונה על </w:t>
        </w:r>
        <w:proofErr w:type="spellStart"/>
        <w:r w:rsidR="003B279F" w:rsidRPr="003B279F">
          <w:rPr>
            <w:rFonts w:ascii="David" w:eastAsia="Calibri" w:hAnsi="David" w:cs="David"/>
            <w:rtl/>
            <w:lang w:eastAsia="en-US"/>
          </w:rPr>
          <w:t>הגימלאות</w:t>
        </w:r>
        <w:proofErr w:type="spellEnd"/>
        <w:r w:rsidR="003B279F" w:rsidRPr="003B279F">
          <w:rPr>
            <w:rFonts w:ascii="David" w:eastAsia="Calibri" w:hAnsi="David" w:cs="David"/>
            <w:rtl/>
            <w:lang w:eastAsia="en-US"/>
          </w:rPr>
          <w:t xml:space="preserve"> הנחתה אותו שלא לפנות לערכאות משפטיות היא "...טענה בעלמא ולא בכדי לא צירף המערער כל אסמכתא לטענותיו".</w:t>
        </w:r>
      </w:ins>
    </w:p>
    <w:p w:rsidR="003B279F" w:rsidRPr="003B279F" w:rsidRDefault="003B279F" w:rsidP="00AB57A4">
      <w:pPr>
        <w:spacing w:after="160" w:line="360" w:lineRule="auto"/>
        <w:ind w:left="612" w:hanging="992"/>
        <w:contextualSpacing/>
        <w:rPr>
          <w:ins w:id="394" w:author="Shimon" w:date="2021-02-16T14:55:00Z"/>
          <w:rFonts w:ascii="David" w:eastAsia="Calibri" w:hAnsi="David" w:cs="David"/>
          <w:rtl/>
          <w:lang w:eastAsia="en-US"/>
        </w:rPr>
      </w:pPr>
    </w:p>
    <w:p w:rsidR="003B279F" w:rsidRPr="00B01251" w:rsidRDefault="009B3E42" w:rsidP="00AB57A4">
      <w:pPr>
        <w:spacing w:after="160" w:line="360" w:lineRule="auto"/>
        <w:ind w:left="-99"/>
        <w:contextualSpacing/>
        <w:rPr>
          <w:ins w:id="395" w:author="Shimon" w:date="2021-02-16T15:09:00Z"/>
          <w:rFonts w:ascii="David" w:eastAsia="Calibri" w:hAnsi="David" w:cs="David"/>
          <w:b/>
          <w:bCs/>
          <w:rtl/>
          <w:lang w:eastAsia="en-US"/>
          <w:rPrChange w:id="396" w:author="Shimon" w:date="2021-02-16T15:26:00Z">
            <w:rPr>
              <w:ins w:id="397" w:author="Shimon" w:date="2021-02-16T15:09:00Z"/>
              <w:rFonts w:ascii="David" w:eastAsia="Calibri" w:hAnsi="David" w:cs="David"/>
              <w:rtl/>
              <w:lang w:eastAsia="en-US"/>
            </w:rPr>
          </w:rPrChange>
        </w:rPr>
        <w:pPrChange w:id="398" w:author="Shimon" w:date="2021-02-16T15:08:00Z">
          <w:pPr>
            <w:spacing w:after="160" w:line="256" w:lineRule="auto"/>
            <w:ind w:left="-99" w:hanging="992"/>
            <w:contextualSpacing/>
          </w:pPr>
        </w:pPrChange>
      </w:pPr>
      <w:ins w:id="399" w:author="Shimon" w:date="2021-02-16T15:01:00Z">
        <w:r>
          <w:rPr>
            <w:rFonts w:ascii="David" w:eastAsia="Calibri" w:hAnsi="David" w:cs="David" w:hint="cs"/>
            <w:rtl/>
            <w:lang w:eastAsia="en-US"/>
          </w:rPr>
          <w:t>כ</w:t>
        </w:r>
      </w:ins>
      <w:ins w:id="400" w:author="Shimon" w:date="2021-02-16T14:55:00Z">
        <w:r w:rsidR="003B279F" w:rsidRPr="003B279F">
          <w:rPr>
            <w:rFonts w:ascii="David" w:eastAsia="Calibri" w:hAnsi="David" w:cs="David"/>
            <w:rtl/>
            <w:lang w:eastAsia="en-US"/>
          </w:rPr>
          <w:t>אמור</w:t>
        </w:r>
      </w:ins>
      <w:ins w:id="401" w:author="Shimon" w:date="2021-02-16T15:01:00Z">
        <w:r>
          <w:rPr>
            <w:rFonts w:ascii="David" w:eastAsia="Calibri" w:hAnsi="David" w:cs="David" w:hint="cs"/>
            <w:rtl/>
            <w:lang w:eastAsia="en-US"/>
          </w:rPr>
          <w:t xml:space="preserve"> לעיל, מ</w:t>
        </w:r>
      </w:ins>
      <w:ins w:id="402" w:author="Shimon" w:date="2021-02-16T14:55:00Z">
        <w:r w:rsidR="003B279F" w:rsidRPr="003B279F">
          <w:rPr>
            <w:rFonts w:ascii="David" w:eastAsia="Calibri" w:hAnsi="David" w:cs="David"/>
            <w:rtl/>
            <w:lang w:eastAsia="en-US"/>
          </w:rPr>
          <w:t xml:space="preserve">מכתבו של המערער מיום 8.1.2013 הנ"ל, (שבו עושה </w:t>
        </w:r>
      </w:ins>
      <w:r w:rsidR="00F57C7A">
        <w:rPr>
          <w:rFonts w:ascii="David" w:eastAsia="Calibri" w:hAnsi="David" w:cs="David" w:hint="cs"/>
          <w:rtl/>
          <w:lang w:eastAsia="en-US"/>
        </w:rPr>
        <w:t xml:space="preserve">כאמור </w:t>
      </w:r>
      <w:ins w:id="403" w:author="Shimon" w:date="2021-02-16T14:55:00Z">
        <w:r w:rsidR="003B279F" w:rsidRPr="003B279F">
          <w:rPr>
            <w:rFonts w:ascii="David" w:eastAsia="Calibri" w:hAnsi="David" w:cs="David"/>
            <w:rtl/>
            <w:lang w:eastAsia="en-US"/>
          </w:rPr>
          <w:t xml:space="preserve">הפרקליטות שימוש ב"בקשה מטעם המדינה" שהגישה בעקבות החלטת כב' השופטת </w:t>
        </w:r>
        <w:proofErr w:type="spellStart"/>
        <w:r w:rsidR="003B279F" w:rsidRPr="003B279F">
          <w:rPr>
            <w:rFonts w:ascii="David" w:eastAsia="Calibri" w:hAnsi="David" w:cs="David"/>
            <w:rtl/>
            <w:lang w:eastAsia="en-US"/>
          </w:rPr>
          <w:t>גליקסמן</w:t>
        </w:r>
        <w:proofErr w:type="spellEnd"/>
        <w:r w:rsidR="003B279F" w:rsidRPr="003B279F">
          <w:rPr>
            <w:rFonts w:ascii="David" w:eastAsia="Calibri" w:hAnsi="David" w:cs="David"/>
            <w:rtl/>
            <w:lang w:eastAsia="en-US"/>
          </w:rPr>
          <w:t xml:space="preserve"> מיום 8.1.2014) ברור שאין זו "טענה חדשה".  </w:t>
        </w:r>
        <w:r w:rsidR="003B279F" w:rsidRPr="003B279F">
          <w:rPr>
            <w:rFonts w:ascii="David" w:eastAsia="Calibri" w:hAnsi="David" w:cs="David"/>
            <w:b/>
            <w:bCs/>
            <w:rtl/>
            <w:lang w:eastAsia="en-US"/>
          </w:rPr>
          <w:t xml:space="preserve">אילו רק היה המערער מקבל רשות להציג את טיעוניו בבית הדין קמא, או למצער אם בית הדין </w:t>
        </w:r>
        <w:r w:rsidR="003B279F" w:rsidRPr="003B279F">
          <w:rPr>
            <w:rFonts w:ascii="David" w:eastAsia="Calibri" w:hAnsi="David" w:cs="David"/>
            <w:b/>
            <w:bCs/>
            <w:rtl/>
            <w:lang w:eastAsia="en-US"/>
          </w:rPr>
          <w:lastRenderedPageBreak/>
          <w:t xml:space="preserve">קמא היה מבקש מהמערער להציג בפניו את האסמכתאות לטיעוניו היה המערער מציג לא רק מכתב זה אלא מכתבים נוספים מהן עולה </w:t>
        </w:r>
      </w:ins>
      <w:ins w:id="404" w:author="Shimon" w:date="2021-02-16T15:07:00Z">
        <w:r>
          <w:rPr>
            <w:rFonts w:ascii="David" w:eastAsia="Calibri" w:hAnsi="David" w:cs="David" w:hint="cs"/>
            <w:b/>
            <w:bCs/>
            <w:rtl/>
            <w:lang w:eastAsia="en-US"/>
          </w:rPr>
          <w:t xml:space="preserve">לא רק </w:t>
        </w:r>
      </w:ins>
      <w:ins w:id="405" w:author="Shimon" w:date="2021-02-16T14:55:00Z">
        <w:r w:rsidR="003B279F" w:rsidRPr="003B279F">
          <w:rPr>
            <w:rFonts w:ascii="David" w:eastAsia="Calibri" w:hAnsi="David" w:cs="David"/>
            <w:b/>
            <w:bCs/>
            <w:rtl/>
            <w:lang w:eastAsia="en-US"/>
          </w:rPr>
          <w:t xml:space="preserve">שהמסר שקיבל מהממונה על </w:t>
        </w:r>
        <w:proofErr w:type="spellStart"/>
        <w:r w:rsidR="003B279F" w:rsidRPr="003B279F">
          <w:rPr>
            <w:rFonts w:ascii="David" w:eastAsia="Calibri" w:hAnsi="David" w:cs="David"/>
            <w:b/>
            <w:bCs/>
            <w:rtl/>
            <w:lang w:eastAsia="en-US"/>
          </w:rPr>
          <w:t>הגימלאות</w:t>
        </w:r>
        <w:proofErr w:type="spellEnd"/>
        <w:r w:rsidR="003B279F" w:rsidRPr="003B279F">
          <w:rPr>
            <w:rFonts w:ascii="David" w:eastAsia="Calibri" w:hAnsi="David" w:cs="David"/>
            <w:b/>
            <w:bCs/>
            <w:rtl/>
            <w:lang w:eastAsia="en-US"/>
          </w:rPr>
          <w:t xml:space="preserve"> אינה </w:t>
        </w:r>
      </w:ins>
      <w:ins w:id="406" w:author="Shimon" w:date="2021-02-16T15:26:00Z">
        <w:r w:rsidR="00B01251">
          <w:rPr>
            <w:rFonts w:ascii="David" w:eastAsia="Calibri" w:hAnsi="David" w:cs="David" w:hint="cs"/>
            <w:b/>
            <w:bCs/>
            <w:rtl/>
            <w:lang w:eastAsia="en-US"/>
          </w:rPr>
          <w:t>"</w:t>
        </w:r>
      </w:ins>
      <w:ins w:id="407" w:author="Shimon" w:date="2021-02-16T14:55:00Z">
        <w:r w:rsidR="003B279F" w:rsidRPr="003B279F">
          <w:rPr>
            <w:rFonts w:ascii="David" w:eastAsia="Calibri" w:hAnsi="David" w:cs="David"/>
            <w:b/>
            <w:bCs/>
            <w:rtl/>
            <w:lang w:eastAsia="en-US"/>
          </w:rPr>
          <w:t xml:space="preserve">טענה בעלמא" </w:t>
        </w:r>
        <w:proofErr w:type="spellStart"/>
        <w:r w:rsidR="003B279F" w:rsidRPr="003B279F">
          <w:rPr>
            <w:rFonts w:ascii="David" w:eastAsia="Calibri" w:hAnsi="David" w:cs="David"/>
            <w:b/>
            <w:bCs/>
            <w:rtl/>
            <w:lang w:eastAsia="en-US"/>
          </w:rPr>
          <w:t>ו</w:t>
        </w:r>
        <w:r w:rsidR="00B01251">
          <w:rPr>
            <w:rFonts w:ascii="David" w:eastAsia="Calibri" w:hAnsi="David" w:cs="David"/>
            <w:rtl/>
            <w:lang w:eastAsia="en-US"/>
          </w:rPr>
          <w:t>בודאי</w:t>
        </w:r>
        <w:proofErr w:type="spellEnd"/>
        <w:r w:rsidR="00B01251">
          <w:rPr>
            <w:rFonts w:ascii="David" w:eastAsia="Calibri" w:hAnsi="David" w:cs="David"/>
            <w:rtl/>
            <w:lang w:eastAsia="en-US"/>
          </w:rPr>
          <w:t xml:space="preserve"> איננה טענה חדש</w:t>
        </w:r>
        <w:r>
          <w:rPr>
            <w:rFonts w:ascii="David" w:eastAsia="Calibri" w:hAnsi="David" w:cs="David"/>
            <w:rtl/>
            <w:lang w:eastAsia="en-US"/>
          </w:rPr>
          <w:t>.</w:t>
        </w:r>
      </w:ins>
      <w:ins w:id="408" w:author="Shimon" w:date="2021-02-16T15:07:00Z">
        <w:r>
          <w:rPr>
            <w:rFonts w:ascii="David" w:eastAsia="Calibri" w:hAnsi="David" w:cs="David" w:hint="cs"/>
            <w:rtl/>
            <w:lang w:eastAsia="en-US"/>
          </w:rPr>
          <w:t xml:space="preserve"> אלא </w:t>
        </w:r>
        <w:r w:rsidRPr="00B01251">
          <w:rPr>
            <w:rFonts w:ascii="David" w:eastAsia="Calibri" w:hAnsi="David" w:cs="David" w:hint="cs"/>
            <w:b/>
            <w:bCs/>
            <w:rtl/>
            <w:lang w:eastAsia="en-US"/>
            <w:rPrChange w:id="409" w:author="Shimon" w:date="2021-02-16T15:26:00Z">
              <w:rPr>
                <w:rFonts w:ascii="David" w:eastAsia="Calibri" w:hAnsi="David" w:cs="David" w:hint="cs"/>
                <w:rtl/>
                <w:lang w:eastAsia="en-US"/>
              </w:rPr>
            </w:rPrChange>
          </w:rPr>
          <w:t xml:space="preserve">שהחלטת </w:t>
        </w:r>
        <w:proofErr w:type="spellStart"/>
        <w:r w:rsidRPr="00B01251">
          <w:rPr>
            <w:rFonts w:ascii="David" w:eastAsia="Calibri" w:hAnsi="David" w:cs="David" w:hint="cs"/>
            <w:b/>
            <w:bCs/>
            <w:rtl/>
            <w:lang w:eastAsia="en-US"/>
            <w:rPrChange w:id="410" w:author="Shimon" w:date="2021-02-16T15:26:00Z">
              <w:rPr>
                <w:rFonts w:ascii="David" w:eastAsia="Calibri" w:hAnsi="David" w:cs="David" w:hint="cs"/>
                <w:rtl/>
                <w:lang w:eastAsia="en-US"/>
              </w:rPr>
            </w:rPrChange>
          </w:rPr>
          <w:t>הגימלאות</w:t>
        </w:r>
        <w:proofErr w:type="spellEnd"/>
        <w:r w:rsidRPr="00B01251">
          <w:rPr>
            <w:rFonts w:ascii="David" w:eastAsia="Calibri" w:hAnsi="David" w:cs="David" w:hint="cs"/>
            <w:b/>
            <w:bCs/>
            <w:rtl/>
            <w:lang w:eastAsia="en-US"/>
            <w:rPrChange w:id="411" w:author="Shimon" w:date="2021-02-16T15:26:00Z">
              <w:rPr>
                <w:rFonts w:ascii="David" w:eastAsia="Calibri" w:hAnsi="David" w:cs="David" w:hint="cs"/>
                <w:rtl/>
                <w:lang w:eastAsia="en-US"/>
              </w:rPr>
            </w:rPrChange>
          </w:rPr>
          <w:t xml:space="preserve"> לא </w:t>
        </w:r>
        <w:proofErr w:type="spellStart"/>
        <w:r w:rsidRPr="00B01251">
          <w:rPr>
            <w:rFonts w:ascii="David" w:eastAsia="Calibri" w:hAnsi="David" w:cs="David" w:hint="cs"/>
            <w:b/>
            <w:bCs/>
            <w:rtl/>
            <w:lang w:eastAsia="en-US"/>
            <w:rPrChange w:id="412" w:author="Shimon" w:date="2021-02-16T15:26:00Z">
              <w:rPr>
                <w:rFonts w:ascii="David" w:eastAsia="Calibri" w:hAnsi="David" w:cs="David" w:hint="cs"/>
                <w:rtl/>
                <w:lang w:eastAsia="en-US"/>
              </w:rPr>
            </w:rPrChange>
          </w:rPr>
          <w:t>היתה</w:t>
        </w:r>
        <w:proofErr w:type="spellEnd"/>
        <w:r w:rsidRPr="00B01251">
          <w:rPr>
            <w:rFonts w:ascii="David" w:eastAsia="Calibri" w:hAnsi="David" w:cs="David" w:hint="cs"/>
            <w:b/>
            <w:bCs/>
            <w:rtl/>
            <w:lang w:eastAsia="en-US"/>
            <w:rPrChange w:id="413" w:author="Shimon" w:date="2021-02-16T15:26:00Z">
              <w:rPr>
                <w:rFonts w:ascii="David" w:eastAsia="Calibri" w:hAnsi="David" w:cs="David" w:hint="cs"/>
                <w:rtl/>
                <w:lang w:eastAsia="en-US"/>
              </w:rPr>
            </w:rPrChange>
          </w:rPr>
          <w:t xml:space="preserve"> </w:t>
        </w:r>
      </w:ins>
      <w:ins w:id="414" w:author="Shimon" w:date="2021-02-16T15:08:00Z">
        <w:r w:rsidRPr="00B01251">
          <w:rPr>
            <w:rFonts w:ascii="David" w:eastAsia="Calibri" w:hAnsi="David" w:cs="David" w:hint="cs"/>
            <w:b/>
            <w:bCs/>
            <w:rtl/>
            <w:lang w:eastAsia="en-US"/>
            <w:rPrChange w:id="415" w:author="Shimon" w:date="2021-02-16T15:26:00Z">
              <w:rPr>
                <w:rFonts w:ascii="David" w:eastAsia="Calibri" w:hAnsi="David" w:cs="David" w:hint="cs"/>
                <w:rtl/>
                <w:lang w:eastAsia="en-US"/>
              </w:rPr>
            </w:rPrChange>
          </w:rPr>
          <w:t xml:space="preserve">כלל החלטה </w:t>
        </w:r>
      </w:ins>
      <w:ins w:id="416" w:author="Shimon" w:date="2021-02-16T15:07:00Z">
        <w:r w:rsidRPr="00B01251">
          <w:rPr>
            <w:rFonts w:ascii="David" w:eastAsia="Calibri" w:hAnsi="David" w:cs="David" w:hint="cs"/>
            <w:b/>
            <w:bCs/>
            <w:rtl/>
            <w:lang w:eastAsia="en-US"/>
            <w:rPrChange w:id="417" w:author="Shimon" w:date="2021-02-16T15:26:00Z">
              <w:rPr>
                <w:rFonts w:ascii="David" w:eastAsia="Calibri" w:hAnsi="David" w:cs="David" w:hint="cs"/>
                <w:rtl/>
                <w:lang w:eastAsia="en-US"/>
              </w:rPr>
            </w:rPrChange>
          </w:rPr>
          <w:t xml:space="preserve">של הממונה אלא </w:t>
        </w:r>
      </w:ins>
      <w:ins w:id="418" w:author="Shimon" w:date="2021-02-16T15:08:00Z">
        <w:r w:rsidRPr="00B01251">
          <w:rPr>
            <w:rFonts w:ascii="David" w:eastAsia="Calibri" w:hAnsi="David" w:cs="David" w:hint="cs"/>
            <w:b/>
            <w:bCs/>
            <w:rtl/>
            <w:lang w:eastAsia="en-US"/>
            <w:rPrChange w:id="419" w:author="Shimon" w:date="2021-02-16T15:26:00Z">
              <w:rPr>
                <w:rFonts w:ascii="David" w:eastAsia="Calibri" w:hAnsi="David" w:cs="David" w:hint="cs"/>
                <w:rtl/>
                <w:lang w:eastAsia="en-US"/>
              </w:rPr>
            </w:rPrChange>
          </w:rPr>
          <w:t>של סגן נציב שרת המדינה.</w:t>
        </w:r>
      </w:ins>
    </w:p>
    <w:p w:rsidR="00BF4346" w:rsidRPr="00B01251" w:rsidRDefault="00BF4346" w:rsidP="009B3E42">
      <w:pPr>
        <w:spacing w:after="160" w:line="256" w:lineRule="auto"/>
        <w:ind w:left="-99"/>
        <w:contextualSpacing/>
        <w:rPr>
          <w:ins w:id="420" w:author="Shimon" w:date="2021-02-16T14:55:00Z"/>
          <w:rFonts w:ascii="David" w:eastAsia="Calibri" w:hAnsi="David" w:cs="David"/>
          <w:b/>
          <w:bCs/>
          <w:rtl/>
          <w:lang w:eastAsia="en-US"/>
          <w:rPrChange w:id="421" w:author="Shimon" w:date="2021-02-16T15:26:00Z">
            <w:rPr>
              <w:ins w:id="422" w:author="Shimon" w:date="2021-02-16T14:55:00Z"/>
              <w:rFonts w:ascii="David" w:eastAsia="Calibri" w:hAnsi="David" w:cs="David"/>
              <w:rtl/>
              <w:lang w:eastAsia="en-US"/>
            </w:rPr>
          </w:rPrChange>
        </w:rPr>
        <w:pPrChange w:id="423" w:author="Shimon" w:date="2021-02-16T15:08:00Z">
          <w:pPr>
            <w:spacing w:after="160" w:line="256" w:lineRule="auto"/>
            <w:ind w:left="-99" w:hanging="992"/>
            <w:contextualSpacing/>
          </w:pPr>
        </w:pPrChange>
      </w:pPr>
    </w:p>
    <w:p w:rsidR="003B279F" w:rsidRPr="003B279F" w:rsidRDefault="003B279F" w:rsidP="00C657AF">
      <w:pPr>
        <w:spacing w:after="160" w:line="360" w:lineRule="auto"/>
        <w:ind w:left="-99"/>
        <w:jc w:val="both"/>
        <w:rPr>
          <w:ins w:id="424" w:author="Shimon" w:date="2021-02-16T14:55:00Z"/>
          <w:rFonts w:ascii="David" w:eastAsia="Calibri" w:hAnsi="David" w:cs="David"/>
          <w:rtl/>
          <w:lang w:eastAsia="en-US"/>
        </w:rPr>
        <w:pPrChange w:id="425" w:author="Shimon" w:date="2021-02-17T12:10:00Z">
          <w:pPr>
            <w:spacing w:after="160" w:line="256" w:lineRule="auto"/>
            <w:ind w:left="-99"/>
            <w:jc w:val="both"/>
          </w:pPr>
        </w:pPrChange>
      </w:pPr>
      <w:ins w:id="426" w:author="Shimon" w:date="2021-02-16T14:55:00Z">
        <w:r w:rsidRPr="003B279F">
          <w:rPr>
            <w:rFonts w:ascii="David" w:eastAsia="Calibri" w:hAnsi="David" w:cs="David"/>
            <w:rtl/>
            <w:lang w:eastAsia="en-US"/>
          </w:rPr>
          <w:t xml:space="preserve"> רק כדי להדגים עד כמה זו איננה טענה חדשה של המערער והיא אוזכרה על ידו שוב ושוב לאורך שנים </w:t>
        </w:r>
      </w:ins>
      <w:ins w:id="427" w:author="Shimon" w:date="2021-02-16T15:10:00Z">
        <w:r w:rsidR="00BF4346">
          <w:rPr>
            <w:rFonts w:ascii="David" w:eastAsia="Calibri" w:hAnsi="David" w:cs="David" w:hint="cs"/>
            <w:rtl/>
            <w:lang w:eastAsia="en-US"/>
          </w:rPr>
          <w:t xml:space="preserve">בהתכתבויותיו עם הנציבות, </w:t>
        </w:r>
      </w:ins>
      <w:ins w:id="428" w:author="Shimon" w:date="2021-02-16T14:55:00Z">
        <w:r w:rsidRPr="003B279F">
          <w:rPr>
            <w:rFonts w:ascii="David" w:eastAsia="Calibri" w:hAnsi="David" w:cs="David"/>
            <w:rtl/>
            <w:lang w:eastAsia="en-US"/>
          </w:rPr>
          <w:t xml:space="preserve">ללא שמישהו הסתייג או הכחיש זאת, ראו לדוגמא </w:t>
        </w:r>
        <w:r w:rsidR="00BF4346">
          <w:rPr>
            <w:rFonts w:ascii="David" w:eastAsia="Calibri" w:hAnsi="David" w:cs="David"/>
            <w:rtl/>
            <w:lang w:eastAsia="en-US"/>
          </w:rPr>
          <w:t xml:space="preserve">את </w:t>
        </w:r>
        <w:r w:rsidRPr="003B279F">
          <w:rPr>
            <w:rFonts w:ascii="David" w:eastAsia="Calibri" w:hAnsi="David" w:cs="David"/>
            <w:rtl/>
            <w:lang w:eastAsia="en-US"/>
          </w:rPr>
          <w:t>מכתב המערער לנציב השרות  מ-26.8.2014  בו כתב המערער בין היתר:</w:t>
        </w:r>
      </w:ins>
    </w:p>
    <w:p w:rsidR="003B279F" w:rsidRPr="00BF4346" w:rsidRDefault="003B279F" w:rsidP="00FC40EB">
      <w:pPr>
        <w:ind w:left="185" w:right="567"/>
        <w:jc w:val="both"/>
        <w:rPr>
          <w:ins w:id="429" w:author="Shimon" w:date="2021-02-16T15:02:00Z"/>
          <w:rFonts w:ascii="David" w:hAnsi="David" w:cs="David"/>
          <w:rtl/>
          <w:lang w:eastAsia="en-US"/>
          <w:rPrChange w:id="430" w:author="Shimon" w:date="2021-02-16T15:11:00Z">
            <w:rPr>
              <w:ins w:id="431" w:author="Shimon" w:date="2021-02-16T15:02:00Z"/>
              <w:rFonts w:ascii="Arial" w:hAnsi="Arial" w:cs="Arial"/>
              <w:b/>
              <w:bCs/>
              <w:rtl/>
              <w:lang w:eastAsia="en-US"/>
            </w:rPr>
          </w:rPrChange>
        </w:rPr>
        <w:pPrChange w:id="432" w:author="Shimon" w:date="2021-02-17T14:19:00Z">
          <w:pPr>
            <w:ind w:left="185" w:right="567"/>
            <w:jc w:val="both"/>
          </w:pPr>
        </w:pPrChange>
      </w:pPr>
      <w:ins w:id="433" w:author="Shimon" w:date="2021-02-16T14:55:00Z">
        <w:r w:rsidRPr="003B279F">
          <w:rPr>
            <w:rFonts w:ascii="Arial" w:eastAsia="Calibri" w:hAnsi="Arial" w:cs="Arial"/>
            <w:b/>
            <w:bCs/>
            <w:rtl/>
            <w:lang w:eastAsia="en-US"/>
          </w:rPr>
          <w:t>"</w:t>
        </w:r>
        <w:r w:rsidRPr="003B279F">
          <w:rPr>
            <w:rFonts w:ascii="Arial" w:hAnsi="Arial" w:cs="Arial"/>
            <w:b/>
            <w:bCs/>
            <w:rtl/>
            <w:lang w:eastAsia="en-US"/>
          </w:rPr>
          <w:t xml:space="preserve">מחלקת </w:t>
        </w:r>
        <w:proofErr w:type="spellStart"/>
        <w:r w:rsidRPr="003B279F">
          <w:rPr>
            <w:rFonts w:ascii="Arial" w:hAnsi="Arial" w:cs="Arial"/>
            <w:b/>
            <w:bCs/>
            <w:rtl/>
            <w:lang w:eastAsia="en-US"/>
          </w:rPr>
          <w:t>הגימלאות</w:t>
        </w:r>
        <w:proofErr w:type="spellEnd"/>
        <w:r w:rsidRPr="003B279F">
          <w:rPr>
            <w:rFonts w:ascii="Arial" w:hAnsi="Arial" w:cs="Arial"/>
            <w:b/>
            <w:bCs/>
            <w:rtl/>
            <w:lang w:eastAsia="en-US"/>
          </w:rPr>
          <w:t xml:space="preserve"> הסכימו עם עיקרי </w:t>
        </w:r>
        <w:proofErr w:type="spellStart"/>
        <w:r w:rsidRPr="003B279F">
          <w:rPr>
            <w:rFonts w:ascii="Arial" w:hAnsi="Arial" w:cs="Arial"/>
            <w:b/>
            <w:bCs/>
            <w:rtl/>
            <w:lang w:eastAsia="en-US"/>
          </w:rPr>
          <w:t>טענותי</w:t>
        </w:r>
        <w:proofErr w:type="spellEnd"/>
        <w:r w:rsidRPr="003B279F">
          <w:rPr>
            <w:rFonts w:ascii="Arial" w:hAnsi="Arial" w:cs="Arial"/>
            <w:b/>
            <w:bCs/>
            <w:rtl/>
            <w:lang w:eastAsia="en-US"/>
          </w:rPr>
          <w:t xml:space="preserve"> אולם ידיהם היו כבולות לאור ההנחיות שקיבלו ממר אהרונוב. ע"פ המלצתם פניתי אל מר אהרונוב עם כל ההוכחות המצביעות על  כך שההנחיות שלו אינן נכונות</w:t>
        </w:r>
        <w:r w:rsidRPr="00033F1C">
          <w:rPr>
            <w:rFonts w:ascii="Arial" w:hAnsi="Arial" w:cs="Arial"/>
            <w:b/>
            <w:bCs/>
            <w:highlight w:val="yellow"/>
            <w:rtl/>
            <w:lang w:eastAsia="en-US"/>
            <w:rPrChange w:id="434" w:author="Shimon" w:date="2021-02-16T15:15:00Z">
              <w:rPr>
                <w:rFonts w:ascii="Arial" w:hAnsi="Arial" w:cs="Arial"/>
                <w:b/>
                <w:bCs/>
                <w:rtl/>
                <w:lang w:eastAsia="en-US"/>
              </w:rPr>
            </w:rPrChange>
          </w:rPr>
          <w:t>."</w:t>
        </w:r>
      </w:ins>
      <w:ins w:id="435" w:author="Shimon" w:date="2021-02-16T15:11:00Z">
        <w:r w:rsidR="00BF4346" w:rsidRPr="00033F1C">
          <w:rPr>
            <w:rFonts w:ascii="Arial" w:hAnsi="Arial" w:cs="Arial" w:hint="cs"/>
            <w:b/>
            <w:bCs/>
            <w:highlight w:val="yellow"/>
            <w:rtl/>
            <w:lang w:eastAsia="en-US"/>
            <w:rPrChange w:id="436" w:author="Shimon" w:date="2021-02-16T15:15:00Z">
              <w:rPr>
                <w:rFonts w:ascii="Arial" w:hAnsi="Arial" w:cs="Arial" w:hint="cs"/>
                <w:b/>
                <w:bCs/>
                <w:rtl/>
                <w:lang w:eastAsia="en-US"/>
              </w:rPr>
            </w:rPrChange>
          </w:rPr>
          <w:t xml:space="preserve">  </w:t>
        </w:r>
        <w:r w:rsidR="00BF4346" w:rsidRPr="00033F1C">
          <w:rPr>
            <w:rFonts w:ascii="David" w:hAnsi="David" w:cs="David" w:hint="cs"/>
            <w:highlight w:val="yellow"/>
            <w:rtl/>
            <w:lang w:eastAsia="en-US"/>
            <w:rPrChange w:id="437" w:author="Shimon" w:date="2021-02-16T15:15:00Z">
              <w:rPr>
                <w:rFonts w:ascii="David" w:hAnsi="David" w:cs="David" w:hint="cs"/>
                <w:rtl/>
                <w:lang w:eastAsia="en-US"/>
              </w:rPr>
            </w:rPrChange>
          </w:rPr>
          <w:t>(</w:t>
        </w:r>
      </w:ins>
      <w:ins w:id="438" w:author="Shimon" w:date="2021-02-17T14:19:00Z">
        <w:r w:rsidR="00FC40EB" w:rsidRPr="00CD5EE6">
          <w:rPr>
            <w:rFonts w:ascii="David" w:hAnsi="David" w:cs="David" w:hint="cs"/>
            <w:highlight w:val="yellow"/>
            <w:rtl/>
            <w:lang w:eastAsia="en-US"/>
          </w:rPr>
          <w:t>מצ"ב</w:t>
        </w:r>
        <w:r w:rsidR="00FC40EB">
          <w:rPr>
            <w:rFonts w:ascii="David" w:hAnsi="David" w:cs="David" w:hint="cs"/>
            <w:highlight w:val="yellow"/>
            <w:rtl/>
            <w:lang w:eastAsia="en-US"/>
          </w:rPr>
          <w:t xml:space="preserve"> כנ</w:t>
        </w:r>
      </w:ins>
      <w:ins w:id="439" w:author="Shimon" w:date="2021-02-16T15:11:00Z">
        <w:r w:rsidR="00BF4346" w:rsidRPr="00033F1C">
          <w:rPr>
            <w:rFonts w:ascii="David" w:hAnsi="David" w:cs="David" w:hint="cs"/>
            <w:highlight w:val="yellow"/>
            <w:rtl/>
            <w:lang w:eastAsia="en-US"/>
            <w:rPrChange w:id="440" w:author="Shimon" w:date="2021-02-16T15:15:00Z">
              <w:rPr>
                <w:rFonts w:ascii="David" w:hAnsi="David" w:cs="David" w:hint="cs"/>
                <w:rtl/>
                <w:lang w:eastAsia="en-US"/>
              </w:rPr>
            </w:rPrChange>
          </w:rPr>
          <w:t xml:space="preserve">ספח </w:t>
        </w:r>
      </w:ins>
      <w:ins w:id="441" w:author="Shimon" w:date="2021-02-16T15:14:00Z">
        <w:r w:rsidR="00BF4346" w:rsidRPr="00033F1C">
          <w:rPr>
            <w:rFonts w:ascii="David" w:hAnsi="David" w:cs="David" w:hint="cs"/>
            <w:highlight w:val="yellow"/>
            <w:rtl/>
            <w:lang w:eastAsia="en-US"/>
            <w:rPrChange w:id="442" w:author="Shimon" w:date="2021-02-16T15:15:00Z">
              <w:rPr>
                <w:rFonts w:ascii="David" w:hAnsi="David" w:cs="David" w:hint="cs"/>
                <w:rtl/>
                <w:lang w:eastAsia="en-US"/>
              </w:rPr>
            </w:rPrChange>
          </w:rPr>
          <w:t xml:space="preserve"> </w:t>
        </w:r>
      </w:ins>
      <w:ins w:id="443" w:author="Shimon" w:date="2021-02-17T14:18:00Z">
        <w:r w:rsidR="00FC40EB">
          <w:rPr>
            <w:rFonts w:ascii="David" w:hAnsi="David" w:cs="David" w:hint="cs"/>
            <w:highlight w:val="yellow"/>
            <w:rtl/>
            <w:lang w:eastAsia="en-US"/>
          </w:rPr>
          <w:t>3</w:t>
        </w:r>
      </w:ins>
      <w:ins w:id="444" w:author="Shimon" w:date="2021-02-16T15:14:00Z">
        <w:r w:rsidR="00BF4346" w:rsidRPr="00033F1C">
          <w:rPr>
            <w:rFonts w:ascii="David" w:hAnsi="David" w:cs="David" w:hint="cs"/>
            <w:highlight w:val="yellow"/>
            <w:rtl/>
            <w:lang w:eastAsia="en-US"/>
            <w:rPrChange w:id="445" w:author="Shimon" w:date="2021-02-16T15:15:00Z">
              <w:rPr>
                <w:rFonts w:ascii="David" w:hAnsi="David" w:cs="David" w:hint="cs"/>
                <w:rtl/>
                <w:lang w:eastAsia="en-US"/>
              </w:rPr>
            </w:rPrChange>
          </w:rPr>
          <w:t xml:space="preserve"> </w:t>
        </w:r>
      </w:ins>
      <w:ins w:id="446" w:author="Shimon" w:date="2021-02-17T14:18:00Z">
        <w:r w:rsidR="00FC40EB">
          <w:rPr>
            <w:rFonts w:ascii="David" w:hAnsi="David" w:cs="David" w:hint="cs"/>
            <w:highlight w:val="yellow"/>
            <w:rtl/>
            <w:lang w:eastAsia="en-US"/>
          </w:rPr>
          <w:t>לתשובה זו</w:t>
        </w:r>
      </w:ins>
      <w:ins w:id="447" w:author="Shimon" w:date="2021-02-16T15:14:00Z">
        <w:r w:rsidR="00BF4346" w:rsidRPr="00033F1C">
          <w:rPr>
            <w:rFonts w:ascii="David" w:hAnsi="David" w:cs="David" w:hint="cs"/>
            <w:highlight w:val="yellow"/>
            <w:rtl/>
            <w:lang w:eastAsia="en-US"/>
            <w:rPrChange w:id="448" w:author="Shimon" w:date="2021-02-16T15:15:00Z">
              <w:rPr>
                <w:rFonts w:ascii="David" w:hAnsi="David" w:cs="David" w:hint="cs"/>
                <w:rtl/>
                <w:lang w:eastAsia="en-US"/>
              </w:rPr>
            </w:rPrChange>
          </w:rPr>
          <w:t>)</w:t>
        </w:r>
      </w:ins>
    </w:p>
    <w:p w:rsidR="003D0037" w:rsidRDefault="00AB57A4" w:rsidP="009B3E42">
      <w:pPr>
        <w:tabs>
          <w:tab w:val="left" w:pos="566"/>
        </w:tabs>
        <w:spacing w:after="200" w:line="360" w:lineRule="auto"/>
        <w:ind w:left="566"/>
        <w:jc w:val="both"/>
        <w:rPr>
          <w:ins w:id="449" w:author="Shimon" w:date="2021-02-16T14:55:00Z"/>
          <w:rFonts w:cs="David"/>
          <w:rtl/>
        </w:rPr>
        <w:pPrChange w:id="450" w:author="Shimon" w:date="2021-02-16T15:03:00Z">
          <w:pPr>
            <w:tabs>
              <w:tab w:val="left" w:pos="566"/>
            </w:tabs>
            <w:spacing w:after="200" w:line="360" w:lineRule="auto"/>
            <w:ind w:left="566"/>
            <w:jc w:val="both"/>
          </w:pPr>
        </w:pPrChange>
      </w:pPr>
      <w:r>
        <w:rPr>
          <w:rFonts w:ascii="Arial" w:hAnsi="Arial" w:cs="Arial" w:hint="cs"/>
          <w:b/>
          <w:bCs/>
          <w:rtl/>
          <w:lang w:eastAsia="en-US"/>
        </w:rPr>
        <w:t xml:space="preserve"> </w:t>
      </w:r>
    </w:p>
    <w:p w:rsidR="003B279F" w:rsidRPr="003D0037" w:rsidRDefault="003B279F" w:rsidP="003D0037">
      <w:pPr>
        <w:tabs>
          <w:tab w:val="left" w:pos="566"/>
        </w:tabs>
        <w:spacing w:after="200" w:line="360" w:lineRule="auto"/>
        <w:ind w:left="566"/>
        <w:jc w:val="both"/>
        <w:rPr>
          <w:rFonts w:cs="David"/>
        </w:rPr>
      </w:pPr>
    </w:p>
    <w:p w:rsidR="003D0037" w:rsidRDefault="00EC4BD8" w:rsidP="007664B8">
      <w:pPr>
        <w:numPr>
          <w:ilvl w:val="0"/>
          <w:numId w:val="1"/>
        </w:numPr>
        <w:tabs>
          <w:tab w:val="left" w:pos="566"/>
        </w:tabs>
        <w:spacing w:after="200" w:line="360" w:lineRule="auto"/>
        <w:ind w:left="566" w:hanging="540"/>
        <w:jc w:val="both"/>
        <w:rPr>
          <w:rFonts w:cs="David"/>
        </w:rPr>
      </w:pPr>
      <w:r w:rsidRPr="003D0037">
        <w:rPr>
          <w:rFonts w:cs="David" w:hint="cs"/>
          <w:u w:val="single"/>
          <w:rtl/>
        </w:rPr>
        <w:t>לסיכום</w:t>
      </w:r>
      <w:r w:rsidRPr="003D0037">
        <w:rPr>
          <w:rFonts w:cs="David" w:hint="cs"/>
          <w:rtl/>
        </w:rPr>
        <w:t xml:space="preserve"> </w:t>
      </w:r>
      <w:r w:rsidRPr="003D0037">
        <w:rPr>
          <w:rFonts w:cs="David"/>
          <w:rtl/>
        </w:rPr>
        <w:t>–</w:t>
      </w:r>
      <w:r w:rsidR="003D0037" w:rsidRPr="003D0037">
        <w:rPr>
          <w:rFonts w:cs="David" w:hint="cs"/>
          <w:rtl/>
        </w:rPr>
        <w:t xml:space="preserve"> </w:t>
      </w:r>
      <w:r w:rsidR="003D0037" w:rsidRPr="007664B8">
        <w:rPr>
          <w:rFonts w:cs="David" w:hint="cs"/>
          <w:b/>
          <w:bCs/>
          <w:rtl/>
        </w:rPr>
        <w:t xml:space="preserve">נוסחת החישוב של </w:t>
      </w:r>
      <w:proofErr w:type="spellStart"/>
      <w:r w:rsidR="003D0037" w:rsidRPr="007664B8">
        <w:rPr>
          <w:rFonts w:cs="David" w:hint="cs"/>
          <w:b/>
          <w:bCs/>
          <w:rtl/>
        </w:rPr>
        <w:t>הגימלה</w:t>
      </w:r>
      <w:proofErr w:type="spellEnd"/>
      <w:r w:rsidR="003D0037" w:rsidRPr="007664B8">
        <w:rPr>
          <w:rFonts w:cs="David" w:hint="cs"/>
          <w:b/>
          <w:bCs/>
          <w:rtl/>
        </w:rPr>
        <w:t xml:space="preserve"> בוצעה בפועל על ידי נציבות שירות המדינה, וזכות התקיפה המשפטית של ההחלטה היא בהתאם לכללי ההתיישנות. קרי </w:t>
      </w:r>
      <w:r w:rsidR="003D0037" w:rsidRPr="007664B8">
        <w:rPr>
          <w:rFonts w:cs="David"/>
          <w:b/>
          <w:bCs/>
          <w:rtl/>
        </w:rPr>
        <w:t>–</w:t>
      </w:r>
      <w:r w:rsidR="003D0037" w:rsidRPr="007664B8">
        <w:rPr>
          <w:rFonts w:cs="David" w:hint="cs"/>
          <w:b/>
          <w:bCs/>
          <w:rtl/>
        </w:rPr>
        <w:t xml:space="preserve"> שבע שנים ממועד קבלת ההחלטה אצל המערער.</w:t>
      </w:r>
    </w:p>
    <w:p w:rsidR="007664B8" w:rsidRPr="007664B8" w:rsidRDefault="00EC4BD8" w:rsidP="007664B8">
      <w:pPr>
        <w:numPr>
          <w:ilvl w:val="0"/>
          <w:numId w:val="1"/>
        </w:numPr>
        <w:tabs>
          <w:tab w:val="left" w:pos="566"/>
        </w:tabs>
        <w:spacing w:after="200" w:line="360" w:lineRule="auto"/>
        <w:ind w:left="566" w:hanging="540"/>
        <w:jc w:val="both"/>
        <w:rPr>
          <w:rFonts w:cs="David"/>
        </w:rPr>
      </w:pPr>
      <w:r w:rsidRPr="007664B8">
        <w:rPr>
          <w:rFonts w:cs="David" w:hint="cs"/>
          <w:rtl/>
        </w:rPr>
        <w:t xml:space="preserve">בטרם נסיים נבקש להבהיר כי </w:t>
      </w:r>
      <w:r w:rsidR="007664B8" w:rsidRPr="007664B8">
        <w:rPr>
          <w:rFonts w:cs="David"/>
          <w:rtl/>
        </w:rPr>
        <w:t>–</w:t>
      </w:r>
    </w:p>
    <w:p w:rsidR="006A3ECB" w:rsidRDefault="006A3ECB" w:rsidP="00FC40EB">
      <w:pPr>
        <w:pStyle w:val="af0"/>
        <w:numPr>
          <w:ilvl w:val="0"/>
          <w:numId w:val="16"/>
        </w:numPr>
        <w:tabs>
          <w:tab w:val="left" w:pos="566"/>
        </w:tabs>
        <w:spacing w:after="200" w:line="360" w:lineRule="auto"/>
        <w:contextualSpacing w:val="0"/>
        <w:jc w:val="both"/>
        <w:rPr>
          <w:ins w:id="451" w:author="Shimon" w:date="2021-02-17T12:40:00Z"/>
          <w:rFonts w:cs="David"/>
          <w:sz w:val="24"/>
          <w:szCs w:val="24"/>
        </w:rPr>
        <w:pPrChange w:id="452" w:author="Shimon" w:date="2021-02-17T12:40:00Z">
          <w:pPr>
            <w:pStyle w:val="af0"/>
            <w:numPr>
              <w:numId w:val="16"/>
            </w:numPr>
            <w:tabs>
              <w:tab w:val="left" w:pos="566"/>
            </w:tabs>
            <w:spacing w:after="200" w:line="360" w:lineRule="auto"/>
            <w:ind w:left="926" w:hanging="360"/>
            <w:contextualSpacing w:val="0"/>
            <w:jc w:val="both"/>
          </w:pPr>
        </w:pPrChange>
      </w:pPr>
      <w:ins w:id="453" w:author="Shimon" w:date="2021-02-17T12:35:00Z">
        <w:r>
          <w:rPr>
            <w:rFonts w:cs="David" w:hint="cs"/>
            <w:sz w:val="24"/>
            <w:szCs w:val="24"/>
            <w:rtl/>
          </w:rPr>
          <w:t xml:space="preserve">אנו חוזרים על </w:t>
        </w:r>
        <w:proofErr w:type="spellStart"/>
        <w:r>
          <w:rPr>
            <w:rFonts w:cs="David" w:hint="cs"/>
            <w:sz w:val="24"/>
            <w:szCs w:val="24"/>
            <w:rtl/>
          </w:rPr>
          <w:t>עמדתינו</w:t>
        </w:r>
      </w:ins>
      <w:proofErr w:type="spellEnd"/>
      <w:ins w:id="454" w:author="Shimon" w:date="2021-02-17T12:37:00Z">
        <w:r>
          <w:rPr>
            <w:rFonts w:cs="David" w:hint="cs"/>
            <w:sz w:val="24"/>
            <w:szCs w:val="24"/>
            <w:rtl/>
          </w:rPr>
          <w:t xml:space="preserve">, </w:t>
        </w:r>
      </w:ins>
      <w:ins w:id="455" w:author="Shimon" w:date="2021-02-17T12:38:00Z">
        <w:r>
          <w:rPr>
            <w:rFonts w:cs="David" w:hint="cs"/>
            <w:sz w:val="24"/>
            <w:szCs w:val="24"/>
            <w:rtl/>
          </w:rPr>
          <w:t xml:space="preserve">כי </w:t>
        </w:r>
      </w:ins>
      <w:ins w:id="456" w:author="Shimon" w:date="2021-02-17T12:35:00Z">
        <w:r>
          <w:rPr>
            <w:rFonts w:cs="David" w:hint="cs"/>
            <w:sz w:val="24"/>
            <w:szCs w:val="24"/>
            <w:rtl/>
          </w:rPr>
          <w:t>בנוסף לנימוקים ה</w:t>
        </w:r>
      </w:ins>
      <w:ins w:id="457" w:author="Shimon" w:date="2021-02-17T12:36:00Z">
        <w:r>
          <w:rPr>
            <w:rFonts w:cs="David" w:hint="cs"/>
            <w:sz w:val="24"/>
            <w:szCs w:val="24"/>
            <w:rtl/>
          </w:rPr>
          <w:t>מפורטים לעיל</w:t>
        </w:r>
      </w:ins>
      <w:r w:rsidR="00FC40EB">
        <w:rPr>
          <w:rFonts w:cs="David" w:hint="cs"/>
          <w:sz w:val="24"/>
          <w:szCs w:val="24"/>
          <w:rtl/>
        </w:rPr>
        <w:t xml:space="preserve"> לא</w:t>
      </w:r>
      <w:ins w:id="458" w:author="Shimon" w:date="2021-02-17T12:38:00Z">
        <w:r>
          <w:rPr>
            <w:rFonts w:cs="David" w:hint="cs"/>
            <w:sz w:val="24"/>
            <w:szCs w:val="24"/>
            <w:rtl/>
          </w:rPr>
          <w:t xml:space="preserve">, </w:t>
        </w:r>
      </w:ins>
      <w:ins w:id="459" w:author="Shimon" w:date="2021-02-17T12:36:00Z">
        <w:r>
          <w:rPr>
            <w:rFonts w:cs="David" w:hint="cs"/>
            <w:sz w:val="24"/>
            <w:szCs w:val="24"/>
            <w:rtl/>
          </w:rPr>
          <w:t xml:space="preserve">סעיף 43 לחוק </w:t>
        </w:r>
        <w:proofErr w:type="spellStart"/>
        <w:r>
          <w:rPr>
            <w:rFonts w:cs="David" w:hint="cs"/>
            <w:sz w:val="24"/>
            <w:szCs w:val="24"/>
            <w:rtl/>
          </w:rPr>
          <w:t>הגימלאות</w:t>
        </w:r>
        <w:proofErr w:type="spellEnd"/>
        <w:r>
          <w:rPr>
            <w:rFonts w:cs="David" w:hint="cs"/>
            <w:sz w:val="24"/>
            <w:szCs w:val="24"/>
            <w:rtl/>
          </w:rPr>
          <w:t xml:space="preserve"> </w:t>
        </w:r>
      </w:ins>
      <w:ins w:id="460" w:author="Shimon" w:date="2021-02-17T12:38:00Z">
        <w:r>
          <w:rPr>
            <w:rFonts w:cs="David" w:hint="cs"/>
            <w:sz w:val="24"/>
            <w:szCs w:val="24"/>
            <w:rtl/>
          </w:rPr>
          <w:t xml:space="preserve">כלל על החוזה וגם לא על מרכיב </w:t>
        </w:r>
        <w:proofErr w:type="spellStart"/>
        <w:r>
          <w:rPr>
            <w:rFonts w:cs="David" w:hint="cs"/>
            <w:sz w:val="24"/>
            <w:szCs w:val="24"/>
            <w:rtl/>
          </w:rPr>
          <w:t>הגימלא</w:t>
        </w:r>
        <w:proofErr w:type="spellEnd"/>
        <w:r>
          <w:rPr>
            <w:rFonts w:cs="David" w:hint="cs"/>
            <w:sz w:val="24"/>
            <w:szCs w:val="24"/>
            <w:rtl/>
          </w:rPr>
          <w:t xml:space="preserve"> לפי </w:t>
        </w:r>
      </w:ins>
      <w:ins w:id="461" w:author="Shimon" w:date="2021-02-17T12:39:00Z">
        <w:r>
          <w:rPr>
            <w:rFonts w:cs="David" w:hint="cs"/>
            <w:sz w:val="24"/>
            <w:szCs w:val="24"/>
            <w:rtl/>
          </w:rPr>
          <w:t xml:space="preserve">דירוג </w:t>
        </w:r>
      </w:ins>
      <w:ins w:id="462" w:author="Shimon" w:date="2021-02-17T12:38:00Z">
        <w:r>
          <w:rPr>
            <w:rFonts w:cs="David" w:hint="cs"/>
            <w:sz w:val="24"/>
            <w:szCs w:val="24"/>
            <w:rtl/>
          </w:rPr>
          <w:t xml:space="preserve">דרגה, </w:t>
        </w:r>
      </w:ins>
    </w:p>
    <w:p w:rsidR="00552C08" w:rsidRDefault="006A3ECB" w:rsidP="006A3ECB">
      <w:pPr>
        <w:pStyle w:val="af0"/>
        <w:numPr>
          <w:ilvl w:val="0"/>
          <w:numId w:val="16"/>
        </w:numPr>
        <w:tabs>
          <w:tab w:val="left" w:pos="566"/>
        </w:tabs>
        <w:spacing w:after="200" w:line="360" w:lineRule="auto"/>
        <w:contextualSpacing w:val="0"/>
        <w:jc w:val="both"/>
        <w:rPr>
          <w:ins w:id="463" w:author="Shimon" w:date="2021-02-16T14:09:00Z"/>
          <w:rFonts w:cs="David"/>
          <w:sz w:val="24"/>
          <w:szCs w:val="24"/>
        </w:rPr>
        <w:pPrChange w:id="464" w:author="Shimon" w:date="2021-02-17T12:40:00Z">
          <w:pPr>
            <w:pStyle w:val="af0"/>
            <w:numPr>
              <w:numId w:val="16"/>
            </w:numPr>
            <w:tabs>
              <w:tab w:val="left" w:pos="566"/>
            </w:tabs>
            <w:spacing w:after="200" w:line="360" w:lineRule="auto"/>
            <w:ind w:left="926" w:hanging="360"/>
            <w:contextualSpacing w:val="0"/>
            <w:jc w:val="both"/>
          </w:pPr>
        </w:pPrChange>
      </w:pPr>
      <w:ins w:id="465" w:author="Shimon" w:date="2021-02-17T12:36:00Z">
        <w:r>
          <w:rPr>
            <w:rFonts w:cs="David" w:hint="cs"/>
            <w:sz w:val="24"/>
            <w:szCs w:val="24"/>
            <w:rtl/>
          </w:rPr>
          <w:t xml:space="preserve">  </w:t>
        </w:r>
      </w:ins>
      <w:r w:rsidR="00EC4BD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del w:id="466" w:author="Shimon" w:date="2021-02-17T12:40:00Z">
        <w:r w:rsidR="00EC4BD8" w:rsidRPr="007664B8" w:rsidDel="006A3ECB">
          <w:rPr>
            <w:rFonts w:cs="David" w:hint="cs"/>
            <w:sz w:val="24"/>
            <w:szCs w:val="24"/>
            <w:rtl/>
          </w:rPr>
          <w:delText>.</w:delText>
        </w:r>
      </w:del>
      <w:ins w:id="467" w:author="Shimon" w:date="2021-02-16T14:08:00Z">
        <w:r w:rsidR="00552C08" w:rsidRPr="00552C08">
          <w:rPr>
            <w:rFonts w:cs="David" w:hint="cs"/>
            <w:sz w:val="24"/>
            <w:szCs w:val="24"/>
            <w:rtl/>
          </w:rPr>
          <w:t xml:space="preserve"> </w:t>
        </w:r>
        <w:r w:rsidR="00552C08">
          <w:rPr>
            <w:rFonts w:cs="David" w:hint="cs"/>
            <w:sz w:val="24"/>
            <w:szCs w:val="24"/>
            <w:rtl/>
          </w:rPr>
          <w:t xml:space="preserve">אולם </w:t>
        </w:r>
        <w:proofErr w:type="spellStart"/>
        <w:r w:rsidR="00552C08">
          <w:rPr>
            <w:rFonts w:cs="David" w:hint="cs"/>
            <w:sz w:val="24"/>
            <w:szCs w:val="24"/>
            <w:rtl/>
          </w:rPr>
          <w:t>לשיטתינו</w:t>
        </w:r>
        <w:proofErr w:type="spellEnd"/>
        <w:r w:rsidR="00552C08">
          <w:rPr>
            <w:rFonts w:cs="David" w:hint="cs"/>
            <w:sz w:val="24"/>
            <w:szCs w:val="24"/>
            <w:rtl/>
          </w:rPr>
          <w:t xml:space="preserve"> יש לברר בבית הדין קמא גם את תביעת המערער נגד נציב(</w:t>
        </w:r>
        <w:proofErr w:type="spellStart"/>
        <w:r w:rsidR="00552C08">
          <w:rPr>
            <w:rFonts w:cs="David" w:hint="cs"/>
            <w:sz w:val="24"/>
            <w:szCs w:val="24"/>
            <w:rtl/>
          </w:rPr>
          <w:t>ות</w:t>
        </w:r>
        <w:proofErr w:type="spellEnd"/>
        <w:r w:rsidR="00552C08">
          <w:rPr>
            <w:rFonts w:cs="David" w:hint="cs"/>
            <w:sz w:val="24"/>
            <w:szCs w:val="24"/>
            <w:rtl/>
          </w:rPr>
          <w:t xml:space="preserve">) שרות המדינה, שבשמו נחתמה החלטתו ביום 21.11.2012 על הפסקת עבודת המערער והפרשתו </w:t>
        </w:r>
        <w:proofErr w:type="spellStart"/>
        <w:r w:rsidR="00552C08">
          <w:rPr>
            <w:rFonts w:cs="David" w:hint="cs"/>
            <w:sz w:val="24"/>
            <w:szCs w:val="24"/>
            <w:rtl/>
          </w:rPr>
          <w:t>לגימלאות</w:t>
        </w:r>
        <w:proofErr w:type="spellEnd"/>
        <w:r w:rsidR="00552C08">
          <w:rPr>
            <w:rFonts w:cs="David" w:hint="cs"/>
            <w:sz w:val="24"/>
            <w:szCs w:val="24"/>
            <w:rtl/>
          </w:rPr>
          <w:t>, ללא שימוע ותוך הפרת תנאי חוזה העבודה.</w:t>
        </w:r>
        <w:r w:rsidR="00552C08" w:rsidRPr="0069204E">
          <w:rPr>
            <w:rFonts w:cs="David" w:hint="cs"/>
            <w:sz w:val="24"/>
            <w:szCs w:val="24"/>
            <w:rtl/>
          </w:rPr>
          <w:t xml:space="preserve"> </w:t>
        </w:r>
      </w:ins>
    </w:p>
    <w:p w:rsidR="00FC40EB" w:rsidRDefault="00552C08" w:rsidP="00FC40EB">
      <w:pPr>
        <w:tabs>
          <w:tab w:val="left" w:pos="566"/>
        </w:tabs>
        <w:spacing w:after="200" w:line="360" w:lineRule="auto"/>
        <w:ind w:left="566"/>
        <w:jc w:val="both"/>
        <w:rPr>
          <w:ins w:id="468" w:author="Shimon" w:date="2021-02-17T14:23:00Z"/>
          <w:rFonts w:ascii="David" w:hAnsi="David" w:cs="David"/>
          <w:b/>
          <w:bCs/>
          <w:rtl/>
        </w:rPr>
        <w:pPrChange w:id="469" w:author="Shimon" w:date="2021-02-17T14:23:00Z">
          <w:pPr>
            <w:spacing w:afterLines="50" w:after="120"/>
            <w:ind w:left="793" w:hanging="708"/>
          </w:pPr>
        </w:pPrChange>
      </w:pPr>
      <w:ins w:id="470" w:author="Shimon" w:date="2021-02-16T14:09:00Z">
        <w:r w:rsidRPr="006A3ECB">
          <w:rPr>
            <w:rFonts w:cs="David" w:hint="cs"/>
            <w:rtl/>
            <w:rPrChange w:id="471" w:author="Shimon" w:date="2021-02-17T12:40:00Z">
              <w:rPr>
                <w:rFonts w:hint="cs"/>
                <w:rtl/>
              </w:rPr>
            </w:rPrChange>
          </w:rPr>
          <w:t>ונסביר:</w:t>
        </w:r>
      </w:ins>
    </w:p>
    <w:p w:rsidR="00552C08" w:rsidRDefault="00552C08" w:rsidP="00FC40EB">
      <w:pPr>
        <w:tabs>
          <w:tab w:val="left" w:pos="566"/>
        </w:tabs>
        <w:spacing w:after="200" w:line="360" w:lineRule="auto"/>
        <w:ind w:left="566"/>
        <w:jc w:val="both"/>
        <w:rPr>
          <w:ins w:id="472" w:author="Shimon" w:date="2021-02-16T14:12:00Z"/>
          <w:rFonts w:ascii="David" w:hAnsi="David" w:cs="David"/>
          <w:b/>
          <w:bCs/>
          <w:u w:val="single"/>
          <w:rtl/>
        </w:rPr>
        <w:pPrChange w:id="473" w:author="Shimon" w:date="2021-02-17T14:23:00Z">
          <w:pPr>
            <w:spacing w:afterLines="50" w:after="120"/>
            <w:ind w:left="793" w:hanging="708"/>
          </w:pPr>
        </w:pPrChange>
      </w:pPr>
      <w:ins w:id="474" w:author="Shimon" w:date="2021-02-16T14:14:00Z">
        <w:r>
          <w:rPr>
            <w:rFonts w:ascii="David" w:hAnsi="David" w:cs="David" w:hint="cs"/>
            <w:rtl/>
          </w:rPr>
          <w:t xml:space="preserve"> </w:t>
        </w:r>
      </w:ins>
      <w:ins w:id="475" w:author="Shimon" w:date="2021-02-16T14:15:00Z">
        <w:r>
          <w:rPr>
            <w:rFonts w:ascii="David" w:hAnsi="David" w:cs="David" w:hint="cs"/>
            <w:rtl/>
          </w:rPr>
          <w:t xml:space="preserve">כמתואר בכתב התביעה, </w:t>
        </w:r>
      </w:ins>
      <w:ins w:id="476" w:author="Shimon" w:date="2021-02-16T14:14:00Z">
        <w:r>
          <w:rPr>
            <w:rFonts w:ascii="David" w:hAnsi="David" w:cs="David" w:hint="cs"/>
            <w:rtl/>
          </w:rPr>
          <w:t xml:space="preserve">ביום 5.8.2012 </w:t>
        </w:r>
      </w:ins>
      <w:ins w:id="477" w:author="Shimon" w:date="2021-02-16T14:12:00Z">
        <w:r>
          <w:rPr>
            <w:rFonts w:ascii="David" w:hAnsi="David" w:cs="David"/>
            <w:rtl/>
          </w:rPr>
          <w:t xml:space="preserve"> </w:t>
        </w:r>
      </w:ins>
      <w:ins w:id="478" w:author="Shimon" w:date="2021-02-16T14:15:00Z">
        <w:r>
          <w:rPr>
            <w:rFonts w:ascii="David" w:hAnsi="David" w:cs="David" w:hint="cs"/>
            <w:rtl/>
          </w:rPr>
          <w:t xml:space="preserve">אסרה </w:t>
        </w:r>
      </w:ins>
      <w:proofErr w:type="spellStart"/>
      <w:ins w:id="479" w:author="Shimon" w:date="2021-02-16T14:12:00Z">
        <w:r>
          <w:rPr>
            <w:rFonts w:ascii="David" w:hAnsi="David" w:cs="David"/>
            <w:rtl/>
          </w:rPr>
          <w:t>סמנכל"ית</w:t>
        </w:r>
        <w:proofErr w:type="spellEnd"/>
        <w:r>
          <w:rPr>
            <w:rFonts w:ascii="David" w:hAnsi="David" w:cs="David"/>
            <w:rtl/>
          </w:rPr>
          <w:t xml:space="preserve"> האוצר </w:t>
        </w:r>
      </w:ins>
      <w:ins w:id="480" w:author="Shimon" w:date="2021-02-16T14:15:00Z">
        <w:r>
          <w:rPr>
            <w:rFonts w:ascii="David" w:hAnsi="David" w:cs="David" w:hint="cs"/>
            <w:rtl/>
          </w:rPr>
          <w:t>ע</w:t>
        </w:r>
      </w:ins>
      <w:ins w:id="481" w:author="Shimon" w:date="2021-02-16T14:12:00Z">
        <w:r>
          <w:rPr>
            <w:rFonts w:ascii="David" w:hAnsi="David" w:cs="David"/>
            <w:rtl/>
          </w:rPr>
          <w:t xml:space="preserve">ל המערער </w:t>
        </w:r>
        <w:proofErr w:type="spellStart"/>
        <w:r>
          <w:rPr>
            <w:rFonts w:ascii="David" w:hAnsi="David" w:cs="David"/>
            <w:rtl/>
          </w:rPr>
          <w:t>להכנס</w:t>
        </w:r>
        <w:proofErr w:type="spellEnd"/>
        <w:r>
          <w:rPr>
            <w:rFonts w:ascii="David" w:hAnsi="David" w:cs="David"/>
            <w:rtl/>
          </w:rPr>
          <w:t xml:space="preserve"> למשרדו, אחרת יחשב למסיג גבול, </w:t>
        </w:r>
        <w:r>
          <w:rPr>
            <w:rFonts w:ascii="David" w:hAnsi="David" w:cs="David"/>
            <w:b/>
            <w:bCs/>
            <w:u w:val="single"/>
            <w:rtl/>
          </w:rPr>
          <w:t>בטיעון  שקרי שחוזה ההעסקה הגיע לסיומו</w:t>
        </w:r>
        <w:r>
          <w:rPr>
            <w:rFonts w:ascii="David" w:hAnsi="David" w:cs="David"/>
            <w:b/>
            <w:bCs/>
            <w:rtl/>
          </w:rPr>
          <w:t xml:space="preserve">. </w:t>
        </w:r>
      </w:ins>
    </w:p>
    <w:p w:rsidR="00552C08" w:rsidRDefault="00552C08" w:rsidP="00AB57A4">
      <w:pPr>
        <w:spacing w:after="120" w:line="360" w:lineRule="auto"/>
        <w:ind w:left="935" w:hanging="851"/>
        <w:rPr>
          <w:ins w:id="482" w:author="Shimon" w:date="2021-02-16T14:12:00Z"/>
          <w:rFonts w:ascii="David" w:hAnsi="David" w:cs="David"/>
          <w:b/>
          <w:bCs/>
          <w:rtl/>
        </w:rPr>
      </w:pPr>
      <w:ins w:id="483" w:author="Shimon" w:date="2021-02-16T14:12:00Z">
        <w:r>
          <w:rPr>
            <w:rFonts w:ascii="David" w:hAnsi="David" w:cs="David"/>
            <w:b/>
            <w:bCs/>
            <w:rtl/>
          </w:rPr>
          <w:t xml:space="preserve">     בהקשר זה יש לציין:</w:t>
        </w:r>
      </w:ins>
    </w:p>
    <w:p w:rsidR="00552C08" w:rsidRDefault="00552C08" w:rsidP="00AB57A4">
      <w:pPr>
        <w:spacing w:after="120" w:line="360" w:lineRule="auto"/>
        <w:ind w:left="793" w:hanging="425"/>
        <w:rPr>
          <w:ins w:id="484" w:author="Shimon" w:date="2021-02-16T14:12:00Z"/>
          <w:rFonts w:ascii="David" w:hAnsi="David" w:cs="David"/>
          <w:rtl/>
        </w:rPr>
      </w:pPr>
      <w:ins w:id="485" w:author="Shimon" w:date="2021-02-16T14:12:00Z">
        <w:r>
          <w:rPr>
            <w:rFonts w:ascii="David" w:hAnsi="David" w:cs="David"/>
            <w:rtl/>
          </w:rPr>
          <w:t xml:space="preserve"> </w:t>
        </w:r>
        <w:r>
          <w:rPr>
            <w:rFonts w:ascii="David" w:hAnsi="David" w:cs="David"/>
            <w:b/>
            <w:bCs/>
            <w:rtl/>
          </w:rPr>
          <w:t>א</w:t>
        </w:r>
        <w:r>
          <w:rPr>
            <w:rFonts w:ascii="David" w:hAnsi="David" w:cs="David"/>
            <w:u w:val="single"/>
            <w:rtl/>
          </w:rPr>
          <w:t>:</w:t>
        </w:r>
        <w:r>
          <w:rPr>
            <w:rFonts w:ascii="David" w:hAnsi="David" w:cs="David"/>
            <w:b/>
            <w:bCs/>
            <w:u w:val="single"/>
            <w:rtl/>
          </w:rPr>
          <w:t>הסמנכלי"ת לא פיטרה</w:t>
        </w:r>
        <w:r>
          <w:rPr>
            <w:rFonts w:ascii="David" w:hAnsi="David" w:cs="David"/>
            <w:b/>
            <w:bCs/>
            <w:rtl/>
          </w:rPr>
          <w:t xml:space="preserve"> –וע"פ החוזה גם לא יכלה לפטר- את התובע</w:t>
        </w:r>
        <w:r>
          <w:rPr>
            <w:rFonts w:ascii="David" w:hAnsi="David" w:cs="David"/>
            <w:rtl/>
          </w:rPr>
          <w:t xml:space="preserve"> (היא לא</w:t>
        </w:r>
        <w:r>
          <w:rPr>
            <w:rFonts w:ascii="David" w:hAnsi="David" w:cs="David"/>
            <w:b/>
            <w:bCs/>
            <w:rtl/>
          </w:rPr>
          <w:t xml:space="preserve"> </w:t>
        </w:r>
        <w:proofErr w:type="spellStart"/>
        <w:r>
          <w:rPr>
            <w:rFonts w:ascii="David" w:hAnsi="David" w:cs="David"/>
            <w:rtl/>
          </w:rPr>
          <w:t>היתה</w:t>
        </w:r>
        <w:proofErr w:type="spellEnd"/>
        <w:r>
          <w:rPr>
            <w:rFonts w:ascii="David" w:hAnsi="David" w:cs="David"/>
            <w:rtl/>
          </w:rPr>
          <w:t xml:space="preserve"> מוסמכת להחליט בעצמה על פיטורי עובד מדינה כלשהו). </w:t>
        </w:r>
      </w:ins>
    </w:p>
    <w:p w:rsidR="00552C08" w:rsidRDefault="00552C08" w:rsidP="00AB57A4">
      <w:pPr>
        <w:spacing w:after="120" w:line="360" w:lineRule="auto"/>
        <w:ind w:left="651" w:hanging="283"/>
        <w:rPr>
          <w:ins w:id="486" w:author="Shimon" w:date="2021-02-16T14:12:00Z"/>
          <w:rFonts w:ascii="David" w:hAnsi="David" w:cs="David"/>
          <w:b/>
          <w:bCs/>
          <w:rtl/>
        </w:rPr>
        <w:pPrChange w:id="487" w:author="Shimon" w:date="2021-02-16T14:18:00Z">
          <w:pPr>
            <w:spacing w:after="120"/>
            <w:ind w:left="651" w:hanging="283"/>
          </w:pPr>
        </w:pPrChange>
      </w:pPr>
      <w:ins w:id="488" w:author="Shimon" w:date="2021-02-16T14:12:00Z">
        <w:r>
          <w:rPr>
            <w:rFonts w:ascii="David" w:hAnsi="David" w:cs="David"/>
            <w:b/>
            <w:bCs/>
            <w:rtl/>
          </w:rPr>
          <w:t xml:space="preserve"> ב:</w:t>
        </w:r>
        <w:r>
          <w:rPr>
            <w:rFonts w:ascii="David" w:hAnsi="David" w:cs="David"/>
            <w:rtl/>
          </w:rPr>
          <w:t xml:space="preserve"> </w:t>
        </w:r>
        <w:r>
          <w:rPr>
            <w:rFonts w:ascii="David" w:hAnsi="David" w:cs="David"/>
            <w:b/>
            <w:bCs/>
            <w:rtl/>
          </w:rPr>
          <w:t>סמנכ"לית האוצר</w:t>
        </w:r>
        <w:r>
          <w:rPr>
            <w:rFonts w:ascii="David" w:hAnsi="David" w:cs="David"/>
            <w:rtl/>
          </w:rPr>
          <w:t xml:space="preserve"> </w:t>
        </w:r>
        <w:r>
          <w:rPr>
            <w:rFonts w:ascii="David" w:hAnsi="David" w:cs="David"/>
            <w:b/>
            <w:bCs/>
            <w:rtl/>
          </w:rPr>
          <w:t xml:space="preserve">מעולם לא </w:t>
        </w:r>
        <w:proofErr w:type="spellStart"/>
        <w:r>
          <w:rPr>
            <w:rFonts w:ascii="David" w:hAnsi="David" w:cs="David"/>
            <w:b/>
            <w:bCs/>
            <w:rtl/>
          </w:rPr>
          <w:t>היתה</w:t>
        </w:r>
        <w:proofErr w:type="spellEnd"/>
        <w:r>
          <w:rPr>
            <w:rFonts w:ascii="David" w:hAnsi="David" w:cs="David"/>
            <w:b/>
            <w:bCs/>
            <w:rtl/>
          </w:rPr>
          <w:t xml:space="preserve"> אחראית על המערער</w:t>
        </w:r>
        <w:r>
          <w:rPr>
            <w:rFonts w:ascii="David" w:hAnsi="David" w:cs="David"/>
            <w:rtl/>
          </w:rPr>
          <w:t xml:space="preserve">. כעובד אגף החשב הכללי –ולאורך יותר מארבעים שנה- כל </w:t>
        </w:r>
        <w:proofErr w:type="spellStart"/>
        <w:r>
          <w:rPr>
            <w:rFonts w:ascii="David" w:hAnsi="David" w:cs="David"/>
            <w:rtl/>
          </w:rPr>
          <w:t>העיניינים</w:t>
        </w:r>
        <w:proofErr w:type="spellEnd"/>
        <w:r>
          <w:rPr>
            <w:rFonts w:ascii="David" w:hAnsi="David" w:cs="David"/>
            <w:rtl/>
          </w:rPr>
          <w:t xml:space="preserve"> </w:t>
        </w:r>
        <w:proofErr w:type="spellStart"/>
        <w:r>
          <w:rPr>
            <w:rFonts w:ascii="David" w:hAnsi="David" w:cs="David"/>
            <w:rtl/>
          </w:rPr>
          <w:t>המינהליים</w:t>
        </w:r>
        <w:proofErr w:type="spellEnd"/>
        <w:r>
          <w:rPr>
            <w:rFonts w:ascii="David" w:hAnsi="David" w:cs="David"/>
            <w:rtl/>
          </w:rPr>
          <w:t xml:space="preserve">, לרבות מינויים לתפקידים השונים, אישורי דרגות, ותק, חופשות, דיווחים </w:t>
        </w:r>
        <w:proofErr w:type="spellStart"/>
        <w:r>
          <w:rPr>
            <w:rFonts w:ascii="David" w:hAnsi="David" w:cs="David"/>
            <w:rtl/>
          </w:rPr>
          <w:t>מינהליים</w:t>
        </w:r>
        <w:proofErr w:type="spellEnd"/>
        <w:r>
          <w:rPr>
            <w:rFonts w:ascii="David" w:hAnsi="David" w:cs="David"/>
            <w:rtl/>
          </w:rPr>
          <w:t xml:space="preserve"> וכד', </w:t>
        </w:r>
        <w:r>
          <w:rPr>
            <w:rFonts w:ascii="David" w:hAnsi="David" w:cs="David"/>
            <w:b/>
            <w:bCs/>
            <w:rtl/>
          </w:rPr>
          <w:t xml:space="preserve">כולל הטיפול בהפסקת עבודה ופרישה </w:t>
        </w:r>
        <w:proofErr w:type="spellStart"/>
        <w:r>
          <w:rPr>
            <w:rFonts w:ascii="David" w:hAnsi="David" w:cs="David"/>
            <w:b/>
            <w:bCs/>
            <w:rtl/>
          </w:rPr>
          <w:t>לגימלאות</w:t>
        </w:r>
        <w:proofErr w:type="spellEnd"/>
        <w:r>
          <w:rPr>
            <w:rFonts w:ascii="David" w:hAnsi="David" w:cs="David"/>
            <w:b/>
            <w:bCs/>
            <w:rtl/>
          </w:rPr>
          <w:t xml:space="preserve"> </w:t>
        </w:r>
        <w:r w:rsidRPr="00F57C7A">
          <w:rPr>
            <w:rFonts w:ascii="David" w:hAnsi="David" w:cs="David"/>
            <w:rtl/>
          </w:rPr>
          <w:t>(של עמיתי המערער)</w:t>
        </w:r>
        <w:r>
          <w:rPr>
            <w:rFonts w:ascii="David" w:hAnsi="David" w:cs="David"/>
            <w:rtl/>
          </w:rPr>
          <w:t xml:space="preserve">, </w:t>
        </w:r>
        <w:r>
          <w:rPr>
            <w:rFonts w:ascii="David" w:hAnsi="David" w:cs="David"/>
            <w:b/>
            <w:bCs/>
            <w:rtl/>
          </w:rPr>
          <w:t xml:space="preserve">נעשו כולם מול סגן החשב הכללי ויחידת </w:t>
        </w:r>
        <w:proofErr w:type="spellStart"/>
        <w:r>
          <w:rPr>
            <w:rFonts w:ascii="David" w:hAnsi="David" w:cs="David"/>
            <w:b/>
            <w:bCs/>
            <w:rtl/>
          </w:rPr>
          <w:t>כח</w:t>
        </w:r>
        <w:proofErr w:type="spellEnd"/>
        <w:r>
          <w:rPr>
            <w:rFonts w:ascii="David" w:hAnsi="David" w:cs="David"/>
            <w:b/>
            <w:bCs/>
            <w:rtl/>
          </w:rPr>
          <w:t xml:space="preserve"> האדם של האגף</w:t>
        </w:r>
        <w:r>
          <w:rPr>
            <w:rFonts w:ascii="David" w:hAnsi="David" w:cs="David"/>
            <w:rtl/>
          </w:rPr>
          <w:t xml:space="preserve"> </w:t>
        </w:r>
        <w:r>
          <w:rPr>
            <w:rFonts w:ascii="David" w:hAnsi="David" w:cs="David"/>
            <w:b/>
            <w:bCs/>
            <w:rtl/>
          </w:rPr>
          <w:t xml:space="preserve">ולא מול </w:t>
        </w:r>
        <w:proofErr w:type="spellStart"/>
        <w:r>
          <w:rPr>
            <w:rFonts w:ascii="David" w:hAnsi="David" w:cs="David"/>
            <w:b/>
            <w:bCs/>
            <w:rtl/>
          </w:rPr>
          <w:t>הסמנכ'לית</w:t>
        </w:r>
        <w:proofErr w:type="spellEnd"/>
        <w:r>
          <w:rPr>
            <w:rFonts w:ascii="David" w:hAnsi="David" w:cs="David"/>
            <w:rtl/>
          </w:rPr>
          <w:t xml:space="preserve">. </w:t>
        </w:r>
        <w:r>
          <w:rPr>
            <w:rFonts w:ascii="David" w:hAnsi="David" w:cs="David"/>
            <w:rtl/>
          </w:rPr>
          <w:lastRenderedPageBreak/>
          <w:t>יחידת משאבי אנוש הכפופה לסמנכ"לית טיפלה רק באגפים אחרים ומסוימים של מטה משרד האוצר.</w:t>
        </w:r>
        <w:r>
          <w:rPr>
            <w:rFonts w:ascii="David" w:hAnsi="David" w:cs="David"/>
            <w:b/>
            <w:bCs/>
            <w:rtl/>
          </w:rPr>
          <w:t xml:space="preserve">  </w:t>
        </w:r>
        <w:r>
          <w:rPr>
            <w:rFonts w:ascii="David" w:hAnsi="David" w:cs="David"/>
            <w:rtl/>
          </w:rPr>
          <w:t xml:space="preserve">למיטב זכרונו, </w:t>
        </w:r>
      </w:ins>
      <w:ins w:id="489" w:author="Shimon" w:date="2021-02-16T14:17:00Z">
        <w:r>
          <w:rPr>
            <w:rFonts w:ascii="David" w:hAnsi="David" w:cs="David" w:hint="cs"/>
            <w:rtl/>
          </w:rPr>
          <w:t xml:space="preserve">בכל 43 שנות עבודתו באגף החשב הכללי, </w:t>
        </w:r>
      </w:ins>
      <w:ins w:id="490" w:author="Shimon" w:date="2021-02-16T14:12:00Z">
        <w:r w:rsidR="00AB371F">
          <w:rPr>
            <w:rFonts w:ascii="David" w:hAnsi="David" w:cs="David"/>
            <w:rtl/>
          </w:rPr>
          <w:t>לא היה ל</w:t>
        </w:r>
      </w:ins>
      <w:ins w:id="491" w:author="Shimon" w:date="2021-02-16T14:18:00Z">
        <w:r w:rsidR="00AB371F">
          <w:rPr>
            <w:rFonts w:ascii="David" w:hAnsi="David" w:cs="David" w:hint="cs"/>
            <w:rtl/>
          </w:rPr>
          <w:t>מערער</w:t>
        </w:r>
      </w:ins>
      <w:ins w:id="492" w:author="Shimon" w:date="2021-02-16T14:12:00Z">
        <w:r>
          <w:rPr>
            <w:rFonts w:ascii="David" w:hAnsi="David" w:cs="David"/>
            <w:rtl/>
          </w:rPr>
          <w:t xml:space="preserve"> קשר או מגע כלשהו עם סמנכ"לי האוצר לדורותיהם לפני 5.8.2012.  </w:t>
        </w:r>
      </w:ins>
    </w:p>
    <w:p w:rsidR="00552C08" w:rsidRDefault="00552C08" w:rsidP="00AB57A4">
      <w:pPr>
        <w:spacing w:line="360" w:lineRule="auto"/>
        <w:ind w:left="368"/>
        <w:rPr>
          <w:ins w:id="493" w:author="Shimon" w:date="2021-02-16T14:36:00Z"/>
          <w:rFonts w:ascii="David" w:hAnsi="David" w:cs="David"/>
          <w:rtl/>
        </w:rPr>
        <w:pPrChange w:id="494" w:author="Shimon" w:date="2021-02-16T14:19:00Z">
          <w:pPr>
            <w:ind w:left="368"/>
          </w:pPr>
        </w:pPrChange>
      </w:pPr>
      <w:ins w:id="495" w:author="Shimon" w:date="2021-02-16T14:12:00Z">
        <w:r>
          <w:rPr>
            <w:rFonts w:ascii="David" w:hAnsi="David" w:cs="David"/>
            <w:rtl/>
          </w:rPr>
          <w:t xml:space="preserve">מאחר והמהלך של הסמנכ"לית נגד המערער לא הגיע מהחשב הכללי (ר' לדוגמא </w:t>
        </w:r>
        <w:proofErr w:type="spellStart"/>
        <w:r>
          <w:rPr>
            <w:rFonts w:ascii="David" w:hAnsi="David" w:cs="David"/>
            <w:rtl/>
          </w:rPr>
          <w:t>פיסקא</w:t>
        </w:r>
        <w:proofErr w:type="spellEnd"/>
        <w:r>
          <w:rPr>
            <w:rFonts w:ascii="David" w:hAnsi="David" w:cs="David"/>
            <w:rtl/>
          </w:rPr>
          <w:t xml:space="preserve"> 29 לכתב התביעה) ולא מנציב(</w:t>
        </w:r>
        <w:proofErr w:type="spellStart"/>
        <w:r>
          <w:rPr>
            <w:rFonts w:ascii="David" w:hAnsi="David" w:cs="David"/>
            <w:rtl/>
          </w:rPr>
          <w:t>ות</w:t>
        </w:r>
        <w:proofErr w:type="spellEnd"/>
        <w:r>
          <w:rPr>
            <w:rFonts w:ascii="David" w:hAnsi="David" w:cs="David"/>
            <w:rtl/>
          </w:rPr>
          <w:t>) שרות המדינה ש</w:t>
        </w:r>
      </w:ins>
      <w:ins w:id="496" w:author="Shimon" w:date="2021-02-16T14:18:00Z">
        <w:r w:rsidR="00AB371F">
          <w:rPr>
            <w:rFonts w:ascii="David" w:hAnsi="David" w:cs="David" w:hint="cs"/>
            <w:rtl/>
          </w:rPr>
          <w:t xml:space="preserve">עמו </w:t>
        </w:r>
      </w:ins>
      <w:ins w:id="497" w:author="Shimon" w:date="2021-02-16T14:12:00Z">
        <w:r>
          <w:rPr>
            <w:rFonts w:ascii="David" w:hAnsi="David" w:cs="David"/>
            <w:rtl/>
          </w:rPr>
          <w:t xml:space="preserve">חתם </w:t>
        </w:r>
      </w:ins>
      <w:ins w:id="498" w:author="Shimon" w:date="2021-02-16T14:18:00Z">
        <w:r w:rsidR="00AB371F">
          <w:rPr>
            <w:rFonts w:ascii="David" w:hAnsi="David" w:cs="David" w:hint="cs"/>
            <w:rtl/>
          </w:rPr>
          <w:t xml:space="preserve">המערער </w:t>
        </w:r>
      </w:ins>
      <w:ins w:id="499" w:author="Shimon" w:date="2021-02-16T14:12:00Z">
        <w:r w:rsidR="00AB371F">
          <w:rPr>
            <w:rFonts w:ascii="David" w:hAnsi="David" w:cs="David"/>
            <w:rtl/>
          </w:rPr>
          <w:t>על חוזה ההעסקה</w:t>
        </w:r>
        <w:r>
          <w:rPr>
            <w:rFonts w:ascii="David" w:hAnsi="David" w:cs="David"/>
            <w:rtl/>
          </w:rPr>
          <w:t>, לא ראה המערער "סוף פסוק"</w:t>
        </w:r>
        <w:r>
          <w:rPr>
            <w:rFonts w:ascii="David" w:hAnsi="David" w:cs="David"/>
            <w:b/>
            <w:bCs/>
            <w:rtl/>
          </w:rPr>
          <w:t xml:space="preserve"> </w:t>
        </w:r>
        <w:r>
          <w:rPr>
            <w:rFonts w:ascii="David" w:hAnsi="David" w:cs="David"/>
            <w:rtl/>
          </w:rPr>
          <w:t xml:space="preserve">במהלך </w:t>
        </w:r>
        <w:proofErr w:type="spellStart"/>
        <w:r>
          <w:rPr>
            <w:rFonts w:ascii="David" w:hAnsi="David" w:cs="David"/>
            <w:rtl/>
          </w:rPr>
          <w:t>מינהלי</w:t>
        </w:r>
        <w:proofErr w:type="spellEnd"/>
        <w:r>
          <w:rPr>
            <w:rFonts w:ascii="David" w:hAnsi="David" w:cs="David"/>
            <w:rtl/>
          </w:rPr>
          <w:t xml:space="preserve"> זה של סמנכ"לית האוצר </w:t>
        </w:r>
        <w:proofErr w:type="spellStart"/>
        <w:r>
          <w:rPr>
            <w:rFonts w:ascii="David" w:hAnsi="David" w:cs="David"/>
            <w:b/>
            <w:bCs/>
            <w:rtl/>
          </w:rPr>
          <w:t>ובודאי</w:t>
        </w:r>
        <w:proofErr w:type="spellEnd"/>
        <w:r>
          <w:rPr>
            <w:rFonts w:ascii="David" w:hAnsi="David" w:cs="David"/>
            <w:b/>
            <w:bCs/>
            <w:rtl/>
          </w:rPr>
          <w:t xml:space="preserve"> לא עילה מגובשת לתביעה נגד נציב(</w:t>
        </w:r>
        <w:proofErr w:type="spellStart"/>
        <w:r>
          <w:rPr>
            <w:rFonts w:ascii="David" w:hAnsi="David" w:cs="David"/>
            <w:b/>
            <w:bCs/>
            <w:rtl/>
          </w:rPr>
          <w:t>ות</w:t>
        </w:r>
        <w:proofErr w:type="spellEnd"/>
        <w:r>
          <w:rPr>
            <w:rFonts w:ascii="David" w:hAnsi="David" w:cs="David"/>
            <w:b/>
            <w:bCs/>
            <w:rtl/>
          </w:rPr>
          <w:t>) שרות המדינה החתום על החוזה בשם המדינה, כמעסיקת המערער</w:t>
        </w:r>
        <w:r>
          <w:rPr>
            <w:rFonts w:ascii="David" w:hAnsi="David" w:cs="David"/>
            <w:rtl/>
          </w:rPr>
          <w:t xml:space="preserve">. </w:t>
        </w:r>
      </w:ins>
    </w:p>
    <w:p w:rsidR="007F563D" w:rsidRDefault="007F563D" w:rsidP="00AB57A4">
      <w:pPr>
        <w:spacing w:line="360" w:lineRule="auto"/>
        <w:ind w:left="368"/>
        <w:rPr>
          <w:ins w:id="500" w:author="Shimon" w:date="2021-02-16T14:12:00Z"/>
          <w:rFonts w:ascii="David" w:hAnsi="David" w:cs="David"/>
          <w:rtl/>
        </w:rPr>
        <w:pPrChange w:id="501" w:author="Shimon" w:date="2021-02-16T14:19:00Z">
          <w:pPr>
            <w:ind w:left="368"/>
          </w:pPr>
        </w:pPrChange>
      </w:pPr>
    </w:p>
    <w:p w:rsidR="007F563D" w:rsidRDefault="007F563D" w:rsidP="00EB67CD">
      <w:pPr>
        <w:spacing w:line="360" w:lineRule="auto"/>
        <w:ind w:left="689" w:hanging="141"/>
        <w:rPr>
          <w:ins w:id="502" w:author="Shimon" w:date="2021-02-16T14:36:00Z"/>
          <w:rFonts w:ascii="David" w:hAnsi="David" w:cs="David"/>
          <w:rtl/>
        </w:rPr>
        <w:pPrChange w:id="503" w:author="Shimon" w:date="2021-02-17T11:31:00Z">
          <w:pPr>
            <w:ind w:left="-58"/>
          </w:pPr>
        </w:pPrChange>
      </w:pPr>
      <w:ins w:id="504" w:author="Shimon" w:date="2021-02-16T14:37:00Z">
        <w:r>
          <w:rPr>
            <w:rFonts w:ascii="David" w:hAnsi="David" w:cs="David"/>
            <w:rtl/>
          </w:rPr>
          <w:t>–</w:t>
        </w:r>
      </w:ins>
      <w:ins w:id="505" w:author="Shimon" w:date="2021-02-16T14:36:00Z">
        <w:r>
          <w:rPr>
            <w:rFonts w:ascii="David" w:hAnsi="David" w:cs="David"/>
            <w:rtl/>
          </w:rPr>
          <w:t xml:space="preserve"> </w:t>
        </w:r>
        <w:r>
          <w:rPr>
            <w:rFonts w:ascii="David" w:hAnsi="David" w:cs="David" w:hint="cs"/>
            <w:rtl/>
          </w:rPr>
          <w:t xml:space="preserve">לפיכך </w:t>
        </w:r>
        <w:r>
          <w:rPr>
            <w:rFonts w:ascii="David" w:hAnsi="David" w:cs="David"/>
            <w:rtl/>
          </w:rPr>
          <w:t xml:space="preserve">פנה ב"כ המערער </w:t>
        </w:r>
      </w:ins>
      <w:ins w:id="506" w:author="Shimon" w:date="2021-02-16T14:37:00Z">
        <w:r>
          <w:rPr>
            <w:rFonts w:ascii="David" w:hAnsi="David" w:cs="David" w:hint="cs"/>
            <w:b/>
            <w:bCs/>
            <w:u w:val="single"/>
            <w:rtl/>
          </w:rPr>
          <w:t>ביום-</w:t>
        </w:r>
        <w:r>
          <w:rPr>
            <w:rFonts w:ascii="David" w:hAnsi="David" w:cs="David"/>
            <w:b/>
            <w:bCs/>
            <w:u w:val="single"/>
            <w:rtl/>
          </w:rPr>
          <w:t>12.8.12</w:t>
        </w:r>
        <w:r>
          <w:rPr>
            <w:rFonts w:ascii="David" w:hAnsi="David" w:cs="David"/>
            <w:u w:val="single"/>
            <w:rtl/>
          </w:rPr>
          <w:t xml:space="preserve"> </w:t>
        </w:r>
      </w:ins>
      <w:proofErr w:type="spellStart"/>
      <w:ins w:id="507" w:author="Shimon" w:date="2021-02-17T11:31:00Z">
        <w:r w:rsidR="00EB67CD">
          <w:rPr>
            <w:rFonts w:ascii="David" w:hAnsi="David" w:cs="David"/>
            <w:rtl/>
          </w:rPr>
          <w:t>לסמנכלית</w:t>
        </w:r>
        <w:proofErr w:type="spellEnd"/>
        <w:r w:rsidR="00EB67CD">
          <w:rPr>
            <w:rFonts w:ascii="David" w:hAnsi="David" w:cs="David"/>
            <w:rtl/>
          </w:rPr>
          <w:t xml:space="preserve"> </w:t>
        </w:r>
      </w:ins>
      <w:ins w:id="508" w:author="Shimon" w:date="2021-02-16T14:36:00Z">
        <w:r>
          <w:rPr>
            <w:rFonts w:ascii="David" w:hAnsi="David" w:cs="David"/>
            <w:rtl/>
          </w:rPr>
          <w:t>ודרש לאפשר לתובע לחזור לתפקידו ע"פ החוזה התקף בינו לבין נציבות שרות המדינה שלא הגיע לסיומו</w:t>
        </w:r>
      </w:ins>
      <w:r w:rsidR="00EB67CD">
        <w:rPr>
          <w:rFonts w:ascii="David" w:hAnsi="David" w:cs="David" w:hint="cs"/>
          <w:rtl/>
        </w:rPr>
        <w:t xml:space="preserve">. </w:t>
      </w:r>
      <w:ins w:id="509" w:author="Shimon" w:date="2021-02-16T14:36:00Z">
        <w:r w:rsidR="009753E5">
          <w:rPr>
            <w:rFonts w:ascii="David" w:hAnsi="David" w:cs="David"/>
            <w:rtl/>
          </w:rPr>
          <w:t>לנוכח התעלמות</w:t>
        </w:r>
        <w:r>
          <w:rPr>
            <w:rFonts w:ascii="David" w:hAnsi="David" w:cs="David"/>
            <w:rtl/>
          </w:rPr>
          <w:t xml:space="preserve">ה מפנייתו, פנה ב"כ המערער </w:t>
        </w:r>
      </w:ins>
      <w:ins w:id="510" w:author="Shimon" w:date="2021-02-16T14:38:00Z">
        <w:r>
          <w:rPr>
            <w:rFonts w:ascii="David" w:hAnsi="David" w:cs="David" w:hint="cs"/>
            <w:b/>
            <w:bCs/>
            <w:u w:val="single"/>
            <w:rtl/>
          </w:rPr>
          <w:t xml:space="preserve">ביום </w:t>
        </w:r>
        <w:r>
          <w:rPr>
            <w:rFonts w:ascii="David" w:hAnsi="David" w:cs="David"/>
            <w:b/>
            <w:bCs/>
            <w:u w:val="single"/>
            <w:rtl/>
          </w:rPr>
          <w:t>4.9.2012</w:t>
        </w:r>
        <w:r>
          <w:rPr>
            <w:rFonts w:ascii="David" w:hAnsi="David" w:cs="David"/>
            <w:rtl/>
          </w:rPr>
          <w:t xml:space="preserve"> </w:t>
        </w:r>
      </w:ins>
      <w:ins w:id="511" w:author="Shimon" w:date="2021-02-17T11:29:00Z">
        <w:r w:rsidR="00EB67CD">
          <w:rPr>
            <w:rFonts w:ascii="David" w:hAnsi="David" w:cs="David" w:hint="cs"/>
            <w:rtl/>
          </w:rPr>
          <w:t>באותו ענין</w:t>
        </w:r>
      </w:ins>
      <w:ins w:id="512" w:author="Shimon" w:date="2021-02-16T14:38:00Z">
        <w:r>
          <w:rPr>
            <w:rFonts w:ascii="David" w:hAnsi="David" w:cs="David"/>
            <w:rtl/>
          </w:rPr>
          <w:t xml:space="preserve"> </w:t>
        </w:r>
      </w:ins>
      <w:ins w:id="513" w:author="Shimon" w:date="2021-02-16T14:36:00Z">
        <w:r>
          <w:rPr>
            <w:rFonts w:ascii="David" w:hAnsi="David" w:cs="David"/>
            <w:rtl/>
          </w:rPr>
          <w:t xml:space="preserve">ליועץ המשפטי של האוצר. </w:t>
        </w:r>
      </w:ins>
      <w:ins w:id="514" w:author="Shimon" w:date="2021-02-17T11:31:00Z">
        <w:r w:rsidR="00EB67CD">
          <w:rPr>
            <w:rFonts w:ascii="David" w:hAnsi="David" w:cs="David" w:hint="cs"/>
            <w:rtl/>
          </w:rPr>
          <w:t>(</w:t>
        </w:r>
      </w:ins>
      <w:proofErr w:type="spellStart"/>
      <w:ins w:id="515" w:author="Shimon" w:date="2021-02-17T11:32:00Z">
        <w:r w:rsidR="00EB67CD">
          <w:rPr>
            <w:rFonts w:ascii="David" w:hAnsi="David" w:cs="David" w:hint="cs"/>
            <w:rtl/>
          </w:rPr>
          <w:t>פיסקא</w:t>
        </w:r>
        <w:proofErr w:type="spellEnd"/>
        <w:r w:rsidR="00EB67CD">
          <w:rPr>
            <w:rFonts w:ascii="David" w:hAnsi="David" w:cs="David" w:hint="cs"/>
            <w:rtl/>
          </w:rPr>
          <w:t xml:space="preserve"> 34 לכתב התביעה).</w:t>
        </w:r>
      </w:ins>
    </w:p>
    <w:p w:rsidR="009753E5" w:rsidRDefault="007F563D" w:rsidP="00AB57A4">
      <w:pPr>
        <w:spacing w:line="360" w:lineRule="auto"/>
        <w:ind w:left="226"/>
        <w:rPr>
          <w:ins w:id="516" w:author="Shimon" w:date="2021-02-16T14:38:00Z"/>
          <w:rFonts w:ascii="David" w:hAnsi="David" w:cs="David"/>
          <w:rtl/>
        </w:rPr>
      </w:pPr>
      <w:ins w:id="517" w:author="Shimon" w:date="2021-02-16T14:36:00Z">
        <w:r>
          <w:rPr>
            <w:rFonts w:ascii="David" w:hAnsi="David" w:cs="David"/>
            <w:rtl/>
          </w:rPr>
          <w:t xml:space="preserve"> </w:t>
        </w:r>
      </w:ins>
    </w:p>
    <w:p w:rsidR="007F563D" w:rsidRDefault="007F563D" w:rsidP="00AB57A4">
      <w:pPr>
        <w:spacing w:line="360" w:lineRule="auto"/>
        <w:ind w:left="226"/>
        <w:rPr>
          <w:ins w:id="518" w:author="Shimon" w:date="2021-02-16T14:36:00Z"/>
          <w:rFonts w:ascii="David" w:hAnsi="David" w:cs="David"/>
          <w:b/>
          <w:bCs/>
          <w:rtl/>
        </w:rPr>
      </w:pPr>
      <w:ins w:id="519" w:author="Shimon" w:date="2021-02-16T14:36:00Z">
        <w:r>
          <w:rPr>
            <w:rFonts w:ascii="David" w:hAnsi="David" w:cs="David"/>
            <w:rtl/>
          </w:rPr>
          <w:t>במועד זה,</w:t>
        </w:r>
        <w:r>
          <w:rPr>
            <w:rFonts w:ascii="David" w:hAnsi="David" w:cs="David"/>
            <w:b/>
            <w:bCs/>
            <w:rtl/>
          </w:rPr>
          <w:t xml:space="preserve"> - כשעדיין לא מוצו ההליכים הראשוניים ביותר מול האוצר </w:t>
        </w:r>
        <w:r>
          <w:rPr>
            <w:rFonts w:ascii="David" w:hAnsi="David" w:cs="David"/>
            <w:b/>
            <w:bCs/>
            <w:u w:val="single"/>
            <w:rtl/>
          </w:rPr>
          <w:t>והיה סיכוי סביר שלאור טיעוני המערער ובא כוחו יסכים האוצר להחזיר את המערער לעבודה-</w:t>
        </w:r>
        <w:r>
          <w:rPr>
            <w:rFonts w:ascii="David" w:hAnsi="David" w:cs="David"/>
            <w:b/>
            <w:bCs/>
            <w:rtl/>
          </w:rPr>
          <w:t xml:space="preserve"> ברור שלא התגבשה עדיין, עילה להגיש תביעה על פיטורין. </w:t>
        </w:r>
      </w:ins>
    </w:p>
    <w:p w:rsidR="00552C08" w:rsidRDefault="00552C08" w:rsidP="00AB57A4">
      <w:pPr>
        <w:spacing w:line="360" w:lineRule="auto"/>
        <w:ind w:left="226"/>
        <w:rPr>
          <w:ins w:id="520" w:author="Shimon" w:date="2021-02-16T14:12:00Z"/>
          <w:rFonts w:ascii="David" w:hAnsi="David" w:cs="David"/>
          <w:rtl/>
        </w:rPr>
      </w:pPr>
      <w:ins w:id="521" w:author="Shimon" w:date="2021-02-16T14:12:00Z">
        <w:r>
          <w:rPr>
            <w:rFonts w:ascii="David" w:hAnsi="David" w:cs="David"/>
            <w:b/>
            <w:bCs/>
            <w:rtl/>
          </w:rPr>
          <w:t>ויובהר:</w:t>
        </w:r>
      </w:ins>
    </w:p>
    <w:p w:rsidR="00552C08" w:rsidRDefault="00AB371F" w:rsidP="00EB67CD">
      <w:pPr>
        <w:spacing w:line="360" w:lineRule="auto"/>
        <w:ind w:left="226"/>
        <w:rPr>
          <w:ins w:id="522" w:author="Shimon" w:date="2021-02-16T14:20:00Z"/>
          <w:rFonts w:ascii="David" w:hAnsi="David" w:cs="David"/>
          <w:b/>
          <w:bCs/>
          <w:rtl/>
        </w:rPr>
        <w:pPrChange w:id="523" w:author="Shimon" w:date="2021-02-17T11:34:00Z">
          <w:pPr>
            <w:ind w:left="226"/>
          </w:pPr>
        </w:pPrChange>
      </w:pPr>
      <w:ins w:id="524" w:author="Shimon" w:date="2021-02-16T14:12:00Z">
        <w:r>
          <w:rPr>
            <w:rFonts w:ascii="David" w:hAnsi="David" w:cs="David"/>
            <w:rtl/>
          </w:rPr>
          <w:t>חוזה</w:t>
        </w:r>
      </w:ins>
      <w:ins w:id="525" w:author="Shimon" w:date="2021-02-16T14:19:00Z">
        <w:r>
          <w:rPr>
            <w:rFonts w:ascii="David" w:hAnsi="David" w:cs="David" w:hint="cs"/>
            <w:rtl/>
          </w:rPr>
          <w:t xml:space="preserve"> </w:t>
        </w:r>
      </w:ins>
      <w:ins w:id="526" w:author="Shimon" w:date="2021-02-16T14:41:00Z">
        <w:r w:rsidR="009753E5">
          <w:rPr>
            <w:rFonts w:ascii="David" w:hAnsi="David" w:cs="David" w:hint="cs"/>
            <w:rtl/>
          </w:rPr>
          <w:t>העבודה עם המערער</w:t>
        </w:r>
      </w:ins>
      <w:ins w:id="527" w:author="Shimon" w:date="2021-02-16T14:42:00Z">
        <w:r w:rsidR="009753E5">
          <w:rPr>
            <w:rFonts w:ascii="David" w:hAnsi="David" w:cs="David" w:hint="cs"/>
            <w:rtl/>
          </w:rPr>
          <w:t xml:space="preserve"> </w:t>
        </w:r>
      </w:ins>
      <w:ins w:id="528" w:author="Shimon" w:date="2021-02-16T14:12:00Z">
        <w:r w:rsidR="00552C08">
          <w:rPr>
            <w:rFonts w:ascii="David" w:hAnsi="David" w:cs="David"/>
            <w:rtl/>
          </w:rPr>
          <w:t>"נעשה ונחתם</w:t>
        </w:r>
        <w:r w:rsidR="00552C08" w:rsidRPr="00AB371F">
          <w:rPr>
            <w:rFonts w:ascii="David" w:hAnsi="David" w:cs="David"/>
            <w:b/>
            <w:bCs/>
            <w:rtl/>
            <w:rPrChange w:id="529" w:author="Shimon" w:date="2021-02-16T14:19:00Z">
              <w:rPr>
                <w:rFonts w:ascii="David" w:hAnsi="David" w:cs="David"/>
                <w:rtl/>
              </w:rPr>
            </w:rPrChange>
          </w:rPr>
          <w:t xml:space="preserve">...בין ממשלת ישראל המיוצגת </w:t>
        </w:r>
        <w:r w:rsidR="00552C08" w:rsidRPr="00AB371F">
          <w:rPr>
            <w:rFonts w:ascii="David" w:hAnsi="David" w:cs="David"/>
            <w:b/>
            <w:bCs/>
            <w:u w:val="single"/>
            <w:rtl/>
            <w:rPrChange w:id="530" w:author="Shimon" w:date="2021-02-16T14:19:00Z">
              <w:rPr>
                <w:rFonts w:ascii="David" w:hAnsi="David" w:cs="David"/>
                <w:u w:val="single"/>
                <w:rtl/>
              </w:rPr>
            </w:rPrChange>
          </w:rPr>
          <w:t>ע"י נציב שרות המדינה</w:t>
        </w:r>
        <w:r w:rsidR="00552C08" w:rsidRPr="00AB371F">
          <w:rPr>
            <w:rFonts w:ascii="David" w:hAnsi="David" w:cs="David"/>
            <w:b/>
            <w:bCs/>
            <w:rtl/>
            <w:rPrChange w:id="531" w:author="Shimon" w:date="2021-02-16T14:19:00Z">
              <w:rPr>
                <w:rFonts w:ascii="David" w:hAnsi="David" w:cs="David"/>
                <w:rtl/>
              </w:rPr>
            </w:rPrChange>
          </w:rPr>
          <w:t>"</w:t>
        </w:r>
        <w:r w:rsidR="00EB67CD">
          <w:rPr>
            <w:rFonts w:ascii="David" w:hAnsi="David" w:cs="David"/>
            <w:rtl/>
          </w:rPr>
          <w:t xml:space="preserve"> לבין המערער</w:t>
        </w:r>
      </w:ins>
      <w:ins w:id="532" w:author="Shimon" w:date="2021-02-17T11:32:00Z">
        <w:r w:rsidR="00EB67CD">
          <w:rPr>
            <w:rFonts w:ascii="David" w:hAnsi="David" w:cs="David" w:hint="cs"/>
            <w:rtl/>
          </w:rPr>
          <w:t>.</w:t>
        </w:r>
      </w:ins>
      <w:ins w:id="533" w:author="Shimon" w:date="2021-02-16T14:12:00Z">
        <w:r w:rsidR="00552C08">
          <w:rPr>
            <w:rFonts w:ascii="David" w:hAnsi="David" w:cs="David"/>
            <w:rtl/>
          </w:rPr>
          <w:t xml:space="preserve"> ע"פ חוזה זה  </w:t>
        </w:r>
        <w:r w:rsidR="00552C08">
          <w:rPr>
            <w:rFonts w:ascii="David" w:hAnsi="David" w:cs="David"/>
            <w:b/>
            <w:bCs/>
            <w:rtl/>
          </w:rPr>
          <w:t xml:space="preserve">הסמכות הבלעדית לפטר ו/או להפסיק את העסקת המערער </w:t>
        </w:r>
        <w:r w:rsidR="00552C08">
          <w:rPr>
            <w:rFonts w:ascii="David" w:hAnsi="David" w:cs="David"/>
            <w:rtl/>
          </w:rPr>
          <w:t>בפרוצדורה המוגדרת בסעיף 4 לחוזה</w:t>
        </w:r>
        <w:r w:rsidR="00552C08">
          <w:rPr>
            <w:rFonts w:ascii="David" w:hAnsi="David" w:cs="David"/>
            <w:b/>
            <w:bCs/>
            <w:rtl/>
          </w:rPr>
          <w:t xml:space="preserve"> היא בידי נציב שרות המדינה</w:t>
        </w:r>
      </w:ins>
      <w:ins w:id="534" w:author="Shimon" w:date="2021-02-16T14:42:00Z">
        <w:r w:rsidR="009753E5">
          <w:rPr>
            <w:rFonts w:ascii="David" w:hAnsi="David" w:cs="David" w:hint="cs"/>
            <w:b/>
            <w:bCs/>
            <w:rtl/>
          </w:rPr>
          <w:t xml:space="preserve"> בלבד</w:t>
        </w:r>
      </w:ins>
      <w:ins w:id="535" w:author="Shimon" w:date="2021-02-16T14:12:00Z">
        <w:r w:rsidR="00552C08">
          <w:rPr>
            <w:rFonts w:ascii="David" w:hAnsi="David" w:cs="David"/>
            <w:rtl/>
          </w:rPr>
          <w:t xml:space="preserve">, ולא של סמנכ"לית האוצר. </w:t>
        </w:r>
        <w:r w:rsidR="00552C08">
          <w:rPr>
            <w:rFonts w:ascii="David" w:hAnsi="David" w:cs="David"/>
            <w:b/>
            <w:bCs/>
            <w:rtl/>
          </w:rPr>
          <w:t>מכאן שתבי</w:t>
        </w:r>
        <w:r w:rsidR="00EB67CD">
          <w:rPr>
            <w:rFonts w:ascii="David" w:hAnsi="David" w:cs="David"/>
            <w:b/>
            <w:bCs/>
            <w:rtl/>
          </w:rPr>
          <w:t>עה על הפסקת עבודה</w:t>
        </w:r>
      </w:ins>
      <w:ins w:id="536" w:author="Shimon" w:date="2021-02-17T11:33:00Z">
        <w:r w:rsidR="00EB67CD">
          <w:rPr>
            <w:rFonts w:ascii="David" w:hAnsi="David" w:cs="David" w:hint="cs"/>
            <w:b/>
            <w:bCs/>
            <w:rtl/>
          </w:rPr>
          <w:t xml:space="preserve"> </w:t>
        </w:r>
      </w:ins>
      <w:ins w:id="537" w:author="Shimon" w:date="2021-02-16T14:12:00Z">
        <w:r w:rsidR="00EB67CD">
          <w:rPr>
            <w:rFonts w:ascii="David" w:hAnsi="David" w:cs="David"/>
            <w:b/>
            <w:bCs/>
            <w:rtl/>
          </w:rPr>
          <w:t>בניגוד לתנאי החוזה</w:t>
        </w:r>
        <w:r w:rsidR="00552C08">
          <w:rPr>
            <w:rFonts w:ascii="David" w:hAnsi="David" w:cs="David"/>
            <w:b/>
            <w:bCs/>
            <w:rtl/>
          </w:rPr>
          <w:t xml:space="preserve"> </w:t>
        </w:r>
        <w:proofErr w:type="spellStart"/>
        <w:r w:rsidR="00552C08">
          <w:rPr>
            <w:rFonts w:ascii="David" w:hAnsi="David" w:cs="David"/>
            <w:b/>
            <w:bCs/>
            <w:rtl/>
          </w:rPr>
          <w:t>היתה</w:t>
        </w:r>
        <w:proofErr w:type="spellEnd"/>
        <w:r w:rsidR="00552C08">
          <w:rPr>
            <w:rFonts w:ascii="David" w:hAnsi="David" w:cs="David"/>
            <w:b/>
            <w:bCs/>
            <w:rtl/>
          </w:rPr>
          <w:t xml:space="preserve"> צריכה להיות מוגשת נגד הנציב. </w:t>
        </w:r>
        <w:r w:rsidR="00552C08">
          <w:rPr>
            <w:rFonts w:ascii="David" w:hAnsi="David" w:cs="David"/>
            <w:rtl/>
          </w:rPr>
          <w:t>דא עקא, שכל זמן</w:t>
        </w:r>
        <w:r w:rsidR="00552C08">
          <w:rPr>
            <w:rFonts w:ascii="David" w:hAnsi="David" w:cs="David"/>
            <w:b/>
            <w:bCs/>
            <w:rtl/>
          </w:rPr>
          <w:t xml:space="preserve"> שלא היה ידוע למערער שהנציב החליט לפטרו בניגוד לתנאי החוזה, לא התגבשה עדיין כל עילה לתביעה נגד </w:t>
        </w:r>
        <w:proofErr w:type="spellStart"/>
        <w:r w:rsidR="00552C08">
          <w:rPr>
            <w:rFonts w:ascii="David" w:hAnsi="David" w:cs="David"/>
            <w:b/>
            <w:bCs/>
            <w:rtl/>
          </w:rPr>
          <w:t>הנש"מ</w:t>
        </w:r>
        <w:proofErr w:type="spellEnd"/>
        <w:r w:rsidR="00552C08">
          <w:rPr>
            <w:rFonts w:ascii="David" w:hAnsi="David" w:cs="David"/>
            <w:b/>
            <w:bCs/>
            <w:rtl/>
          </w:rPr>
          <w:t xml:space="preserve"> והמדינה. </w:t>
        </w:r>
      </w:ins>
    </w:p>
    <w:p w:rsidR="00AB371F" w:rsidRDefault="00AB371F" w:rsidP="00AB57A4">
      <w:pPr>
        <w:spacing w:line="360" w:lineRule="auto"/>
        <w:ind w:left="226"/>
        <w:rPr>
          <w:ins w:id="538" w:author="Shimon" w:date="2021-02-16T14:12:00Z"/>
          <w:rFonts w:ascii="David" w:hAnsi="David" w:cs="David"/>
          <w:b/>
          <w:bCs/>
          <w:rtl/>
        </w:rPr>
        <w:pPrChange w:id="539" w:author="Shimon" w:date="2021-02-16T14:19:00Z">
          <w:pPr>
            <w:ind w:left="226"/>
          </w:pPr>
        </w:pPrChange>
      </w:pPr>
    </w:p>
    <w:p w:rsidR="00552C08" w:rsidRDefault="00552C08" w:rsidP="00AB57A4">
      <w:pPr>
        <w:spacing w:line="360" w:lineRule="auto"/>
        <w:ind w:left="226"/>
        <w:rPr>
          <w:ins w:id="540" w:author="Shimon" w:date="2021-02-16T14:20:00Z"/>
          <w:rFonts w:ascii="David" w:hAnsi="David" w:cs="David"/>
          <w:rtl/>
        </w:rPr>
      </w:pPr>
      <w:ins w:id="541" w:author="Shimon" w:date="2021-02-16T14:12:00Z">
        <w:r>
          <w:rPr>
            <w:rFonts w:ascii="David" w:hAnsi="David" w:cs="David"/>
            <w:rtl/>
          </w:rPr>
          <w:t xml:space="preserve">מאחר ואין עוררין על כך שנציב שרות המדינה החליט רק ב-21.11.2012 להפסיק את העסקת המערער ולהפרישו </w:t>
        </w:r>
        <w:proofErr w:type="spellStart"/>
        <w:r>
          <w:rPr>
            <w:rFonts w:ascii="David" w:hAnsi="David" w:cs="David"/>
            <w:rtl/>
          </w:rPr>
          <w:t>לגימלאות</w:t>
        </w:r>
        <w:proofErr w:type="spellEnd"/>
        <w:r>
          <w:rPr>
            <w:rFonts w:ascii="David" w:hAnsi="David" w:cs="David"/>
            <w:rtl/>
          </w:rPr>
          <w:t>, בניגוד לתנאי החוזה ורטרואקטיבית מ-31.7.2012 (ר' נספח 8א לתביעה),  וההודעה על כך נשלחה למערער רק ב- 12.12.2012 (ר' חותמת על המעטפה, נספח 8ב' לכתב התביעה)</w:t>
        </w:r>
        <w:r>
          <w:rPr>
            <w:rFonts w:ascii="David" w:hAnsi="David" w:cs="David"/>
            <w:b/>
            <w:bCs/>
            <w:rtl/>
          </w:rPr>
          <w:t xml:space="preserve"> לא נוצרה עדיין ב-5.8.12 עילה לתביעה נגד </w:t>
        </w:r>
        <w:proofErr w:type="spellStart"/>
        <w:r>
          <w:rPr>
            <w:rFonts w:ascii="David" w:hAnsi="David" w:cs="David"/>
            <w:b/>
            <w:bCs/>
            <w:rtl/>
          </w:rPr>
          <w:t>נש"מ</w:t>
        </w:r>
        <w:proofErr w:type="spellEnd"/>
        <w:r>
          <w:rPr>
            <w:rFonts w:ascii="David" w:hAnsi="David" w:cs="David"/>
            <w:b/>
            <w:bCs/>
            <w:rtl/>
          </w:rPr>
          <w:t xml:space="preserve"> על הפסקת העבודה </w:t>
        </w:r>
        <w:proofErr w:type="spellStart"/>
        <w:r>
          <w:rPr>
            <w:rFonts w:ascii="David" w:hAnsi="David" w:cs="David"/>
            <w:b/>
            <w:bCs/>
            <w:rtl/>
          </w:rPr>
          <w:t>ובודאי</w:t>
        </w:r>
        <w:proofErr w:type="spellEnd"/>
        <w:r>
          <w:rPr>
            <w:rFonts w:ascii="David" w:hAnsi="David" w:cs="David"/>
            <w:b/>
            <w:bCs/>
            <w:rtl/>
          </w:rPr>
          <w:t xml:space="preserve"> שהעילה לא  השתכללה לפני שההודעה על החלטת הנציב הגיעה למערער במחצית </w:t>
        </w:r>
        <w:proofErr w:type="spellStart"/>
        <w:r>
          <w:rPr>
            <w:rFonts w:ascii="David" w:hAnsi="David" w:cs="David"/>
            <w:b/>
            <w:bCs/>
            <w:rtl/>
          </w:rPr>
          <w:t>השניה</w:t>
        </w:r>
        <w:proofErr w:type="spellEnd"/>
        <w:r>
          <w:rPr>
            <w:rFonts w:ascii="David" w:hAnsi="David" w:cs="David"/>
            <w:b/>
            <w:bCs/>
            <w:rtl/>
          </w:rPr>
          <w:t xml:space="preserve"> של חודש דצמבר 2012. </w:t>
        </w:r>
      </w:ins>
    </w:p>
    <w:p w:rsidR="00AB371F" w:rsidRDefault="00AB371F" w:rsidP="00AB57A4">
      <w:pPr>
        <w:spacing w:line="360" w:lineRule="auto"/>
        <w:ind w:left="226"/>
        <w:rPr>
          <w:ins w:id="542" w:author="Shimon" w:date="2021-02-16T14:12:00Z"/>
          <w:rFonts w:ascii="David" w:hAnsi="David" w:cs="David"/>
          <w:rtl/>
        </w:rPr>
      </w:pPr>
    </w:p>
    <w:p w:rsidR="00552C08" w:rsidRDefault="00552C08" w:rsidP="00EB67CD">
      <w:pPr>
        <w:tabs>
          <w:tab w:val="left" w:pos="368"/>
        </w:tabs>
        <w:spacing w:line="360" w:lineRule="auto"/>
        <w:ind w:left="226"/>
        <w:rPr>
          <w:ins w:id="543" w:author="Shimon" w:date="2021-02-16T14:22:00Z"/>
          <w:rFonts w:ascii="David" w:hAnsi="David" w:cs="David"/>
          <w:b/>
          <w:bCs/>
          <w:rtl/>
        </w:rPr>
        <w:pPrChange w:id="544" w:author="Shimon" w:date="2021-02-17T11:37:00Z">
          <w:pPr>
            <w:tabs>
              <w:tab w:val="left" w:pos="368"/>
            </w:tabs>
            <w:ind w:left="226"/>
          </w:pPr>
        </w:pPrChange>
      </w:pPr>
      <w:ins w:id="545" w:author="Shimon" w:date="2021-02-16T14:12:00Z">
        <w:r>
          <w:rPr>
            <w:rFonts w:ascii="David" w:hAnsi="David" w:cs="David"/>
            <w:rtl/>
          </w:rPr>
          <w:t xml:space="preserve">ויודגש: </w:t>
        </w:r>
      </w:ins>
      <w:ins w:id="546" w:author="Shimon" w:date="2021-02-17T11:37:00Z">
        <w:r w:rsidR="00EB67CD">
          <w:rPr>
            <w:rFonts w:ascii="David" w:hAnsi="David" w:cs="David"/>
            <w:rtl/>
          </w:rPr>
          <w:t>בניגוד ל</w:t>
        </w:r>
        <w:r w:rsidR="00EB67CD">
          <w:rPr>
            <w:rFonts w:ascii="David" w:hAnsi="David" w:cs="David" w:hint="cs"/>
            <w:rtl/>
          </w:rPr>
          <w:t>אמור ב</w:t>
        </w:r>
        <w:r w:rsidR="00EB67CD">
          <w:rPr>
            <w:rFonts w:ascii="David" w:hAnsi="David" w:cs="David"/>
            <w:rtl/>
          </w:rPr>
          <w:t>פסה"ד של בית הדין קמא</w:t>
        </w:r>
        <w:r w:rsidR="00EB67CD">
          <w:rPr>
            <w:rFonts w:ascii="David" w:hAnsi="David" w:cs="David"/>
            <w:rtl/>
          </w:rPr>
          <w:t xml:space="preserve"> </w:t>
        </w:r>
      </w:ins>
      <w:ins w:id="547" w:author="Shimon" w:date="2021-02-16T14:12:00Z">
        <w:r>
          <w:rPr>
            <w:rFonts w:ascii="David" w:hAnsi="David" w:cs="David"/>
            <w:rtl/>
          </w:rPr>
          <w:t xml:space="preserve">ביום 5.8.2012 לא </w:t>
        </w:r>
        <w:proofErr w:type="spellStart"/>
        <w:r>
          <w:rPr>
            <w:rFonts w:ascii="David" w:hAnsi="David" w:cs="David"/>
            <w:rtl/>
          </w:rPr>
          <w:t>היתה</w:t>
        </w:r>
        <w:proofErr w:type="spellEnd"/>
        <w:r>
          <w:rPr>
            <w:rFonts w:ascii="David" w:hAnsi="David" w:cs="David"/>
            <w:rtl/>
          </w:rPr>
          <w:t xml:space="preserve"> למערער </w:t>
        </w:r>
      </w:ins>
      <w:ins w:id="548" w:author="Shimon" w:date="2021-02-17T11:35:00Z">
        <w:r w:rsidR="00EB67CD">
          <w:rPr>
            <w:rFonts w:ascii="David" w:hAnsi="David" w:cs="David" w:hint="cs"/>
            <w:rtl/>
          </w:rPr>
          <w:t xml:space="preserve">אפילו </w:t>
        </w:r>
      </w:ins>
      <w:ins w:id="549" w:author="Shimon" w:date="2021-02-16T14:12:00Z">
        <w:r>
          <w:rPr>
            <w:rFonts w:ascii="David" w:hAnsi="David" w:cs="David"/>
            <w:rtl/>
          </w:rPr>
          <w:t xml:space="preserve">עילה </w:t>
        </w:r>
      </w:ins>
      <w:ins w:id="550" w:author="Shimon" w:date="2021-02-17T11:35:00Z">
        <w:r w:rsidR="00EB67CD">
          <w:rPr>
            <w:rFonts w:ascii="David" w:hAnsi="David" w:cs="David" w:hint="cs"/>
            <w:rtl/>
          </w:rPr>
          <w:t>לתביעה מינורית יחסית של ה</w:t>
        </w:r>
      </w:ins>
      <w:ins w:id="551" w:author="Shimon" w:date="2021-02-16T14:12:00Z">
        <w:r w:rsidR="00EB67CD">
          <w:rPr>
            <w:rFonts w:ascii="David" w:hAnsi="David" w:cs="David"/>
            <w:rtl/>
          </w:rPr>
          <w:t>ל</w:t>
        </w:r>
      </w:ins>
      <w:ins w:id="552" w:author="Shimon" w:date="2021-02-17T11:36:00Z">
        <w:r w:rsidR="00EB67CD">
          <w:rPr>
            <w:rFonts w:ascii="David" w:hAnsi="David" w:cs="David" w:hint="cs"/>
            <w:rtl/>
          </w:rPr>
          <w:t>נת שכר</w:t>
        </w:r>
      </w:ins>
      <w:ins w:id="553" w:author="Shimon" w:date="2021-02-16T14:12:00Z">
        <w:r>
          <w:rPr>
            <w:rFonts w:ascii="David" w:hAnsi="David" w:cs="David"/>
            <w:rtl/>
          </w:rPr>
          <w:t xml:space="preserve"> נגד האוצר בלבד שהרי באותו יום לא </w:t>
        </w:r>
        <w:proofErr w:type="spellStart"/>
        <w:r>
          <w:rPr>
            <w:rFonts w:ascii="David" w:hAnsi="David" w:cs="David"/>
            <w:rtl/>
          </w:rPr>
          <w:t>היתה</w:t>
        </w:r>
        <w:proofErr w:type="spellEnd"/>
        <w:r>
          <w:rPr>
            <w:rFonts w:ascii="David" w:hAnsi="David" w:cs="David"/>
            <w:rtl/>
          </w:rPr>
          <w:t xml:space="preserve"> </w:t>
        </w:r>
      </w:ins>
      <w:ins w:id="554" w:author="Shimon" w:date="2021-02-17T11:36:00Z">
        <w:r w:rsidR="00EB67CD">
          <w:rPr>
            <w:rFonts w:ascii="David" w:hAnsi="David" w:cs="David" w:hint="cs"/>
            <w:rtl/>
          </w:rPr>
          <w:t xml:space="preserve">עדיין </w:t>
        </w:r>
      </w:ins>
      <w:ins w:id="555" w:author="Shimon" w:date="2021-02-16T14:12:00Z">
        <w:r>
          <w:rPr>
            <w:rFonts w:ascii="David" w:hAnsi="David" w:cs="David"/>
            <w:rtl/>
          </w:rPr>
          <w:t xml:space="preserve">הלנת שכר (ולא היה ידוע אז אם בכלל תתרחש), על אחת כמה </w:t>
        </w:r>
        <w:r w:rsidR="00AB371F">
          <w:rPr>
            <w:rFonts w:ascii="David" w:hAnsi="David" w:cs="David"/>
            <w:rtl/>
          </w:rPr>
          <w:t>וכמה שביום זה לא "השתכללה עילה"</w:t>
        </w:r>
        <w:r>
          <w:rPr>
            <w:rFonts w:ascii="David" w:hAnsi="David" w:cs="David"/>
            <w:rtl/>
          </w:rPr>
          <w:t xml:space="preserve">, להגשת תביעה נגד </w:t>
        </w:r>
        <w:proofErr w:type="spellStart"/>
        <w:r>
          <w:rPr>
            <w:rFonts w:ascii="David" w:hAnsi="David" w:cs="David"/>
            <w:rtl/>
          </w:rPr>
          <w:t>נש"מ</w:t>
        </w:r>
      </w:ins>
      <w:proofErr w:type="spellEnd"/>
      <w:ins w:id="556" w:author="Shimon" w:date="2021-02-17T11:38:00Z">
        <w:r w:rsidR="00EB67CD">
          <w:rPr>
            <w:rFonts w:ascii="David" w:hAnsi="David" w:cs="David" w:hint="cs"/>
            <w:rtl/>
          </w:rPr>
          <w:t xml:space="preserve"> </w:t>
        </w:r>
        <w:proofErr w:type="spellStart"/>
        <w:r w:rsidR="00EB67CD">
          <w:rPr>
            <w:rFonts w:ascii="David" w:hAnsi="David" w:cs="David" w:hint="cs"/>
            <w:rtl/>
          </w:rPr>
          <w:t>כמיצגת</w:t>
        </w:r>
        <w:proofErr w:type="spellEnd"/>
        <w:r w:rsidR="00EB67CD">
          <w:rPr>
            <w:rFonts w:ascii="David" w:hAnsi="David" w:cs="David" w:hint="cs"/>
            <w:rtl/>
          </w:rPr>
          <w:t xml:space="preserve"> את המעסיק, </w:t>
        </w:r>
      </w:ins>
      <w:ins w:id="557" w:author="Shimon" w:date="2021-02-16T14:12:00Z">
        <w:r>
          <w:rPr>
            <w:rFonts w:ascii="David" w:hAnsi="David" w:cs="David"/>
            <w:rtl/>
          </w:rPr>
          <w:t xml:space="preserve"> על הפסקת עבודה ע"י נציב שרות המדינה בניגוד לחוזה, שכלל לא היה מעורב במהלך הסמנכ"לית נגד המערער. </w:t>
        </w:r>
      </w:ins>
    </w:p>
    <w:p w:rsidR="00AB371F" w:rsidRDefault="00AB371F" w:rsidP="00AB57A4">
      <w:pPr>
        <w:tabs>
          <w:tab w:val="left" w:pos="368"/>
        </w:tabs>
        <w:spacing w:line="360" w:lineRule="auto"/>
        <w:ind w:left="226"/>
        <w:rPr>
          <w:ins w:id="558" w:author="Shimon" w:date="2021-02-16T14:12:00Z"/>
          <w:rFonts w:ascii="David" w:hAnsi="David" w:cs="David"/>
          <w:b/>
          <w:bCs/>
          <w:rtl/>
        </w:rPr>
        <w:pPrChange w:id="559" w:author="Shimon" w:date="2021-02-16T14:21:00Z">
          <w:pPr>
            <w:tabs>
              <w:tab w:val="left" w:pos="368"/>
            </w:tabs>
            <w:ind w:left="226"/>
          </w:pPr>
        </w:pPrChange>
      </w:pPr>
    </w:p>
    <w:p w:rsidR="00552C08" w:rsidRDefault="00552C08" w:rsidP="00A71E4E">
      <w:pPr>
        <w:spacing w:line="360" w:lineRule="auto"/>
        <w:ind w:left="226"/>
        <w:rPr>
          <w:ins w:id="560" w:author="Shimon" w:date="2021-02-16T14:22:00Z"/>
          <w:rFonts w:ascii="David" w:hAnsi="David" w:cs="David"/>
          <w:rtl/>
        </w:rPr>
        <w:pPrChange w:id="561" w:author="Shimon" w:date="2021-02-17T11:39:00Z">
          <w:pPr>
            <w:spacing w:line="360" w:lineRule="auto"/>
            <w:ind w:left="226"/>
          </w:pPr>
        </w:pPrChange>
      </w:pPr>
      <w:ins w:id="562" w:author="Shimon" w:date="2021-02-16T14:12:00Z">
        <w:r>
          <w:rPr>
            <w:rFonts w:ascii="David" w:hAnsi="David" w:cs="David"/>
            <w:rtl/>
          </w:rPr>
          <w:t xml:space="preserve">יתירה מזאת: כפי שתיאר המערער בקיצור בפני ביה"ד (פרוטוקול דיון מיום 4.1.2021  ע' 2 משורה 24 עד ע' 3 שורות 1-4) המערער עצמו התנסה באירוע דומה שבו </w:t>
        </w:r>
        <w:r>
          <w:rPr>
            <w:rFonts w:ascii="David" w:hAnsi="David" w:cs="David"/>
            <w:b/>
            <w:bCs/>
            <w:rtl/>
          </w:rPr>
          <w:t>נציב שרות המדינה ביטל החלטה של החשב הכללי (בגיבוי מנכ"ל האוצר)</w:t>
        </w:r>
        <w:r>
          <w:rPr>
            <w:rFonts w:ascii="David" w:hAnsi="David" w:cs="David"/>
            <w:rtl/>
          </w:rPr>
          <w:t xml:space="preserve">  ליטול מהמערער את סמכויותיו כחשב בטיעון שקרי שחוזה העסקתו הסתיים 5 ימים קודם לכן.   </w:t>
        </w:r>
      </w:ins>
    </w:p>
    <w:p w:rsidR="00AB371F" w:rsidRDefault="00AB371F" w:rsidP="00AB57A4">
      <w:pPr>
        <w:spacing w:line="360" w:lineRule="auto"/>
        <w:ind w:left="226"/>
        <w:rPr>
          <w:ins w:id="563" w:author="Shimon" w:date="2021-02-16T14:12:00Z"/>
          <w:rFonts w:ascii="David" w:hAnsi="David" w:cs="David"/>
          <w:rtl/>
        </w:rPr>
      </w:pPr>
    </w:p>
    <w:p w:rsidR="00552C08" w:rsidRDefault="00552C08" w:rsidP="00AB57A4">
      <w:pPr>
        <w:pStyle w:val="af0"/>
        <w:spacing w:after="0" w:line="360" w:lineRule="auto"/>
        <w:ind w:left="383"/>
        <w:rPr>
          <w:ins w:id="564" w:author="Shimon" w:date="2021-02-16T14:12:00Z"/>
          <w:rFonts w:ascii="David" w:hAnsi="David" w:cs="David"/>
          <w:sz w:val="24"/>
          <w:szCs w:val="24"/>
          <w:rtl/>
        </w:rPr>
        <w:pPrChange w:id="565" w:author="Shimon" w:date="2021-02-16T14:46:00Z">
          <w:pPr>
            <w:pStyle w:val="af0"/>
            <w:spacing w:after="0"/>
            <w:ind w:left="383"/>
          </w:pPr>
        </w:pPrChange>
      </w:pPr>
      <w:ins w:id="566" w:author="Shimon" w:date="2021-02-16T14:12:00Z">
        <w:r>
          <w:rPr>
            <w:rFonts w:ascii="David" w:hAnsi="David" w:cs="David"/>
            <w:sz w:val="24"/>
            <w:szCs w:val="24"/>
            <w:rtl/>
          </w:rPr>
          <w:t xml:space="preserve">(ר' את מכתב החשב הכללי מיום 4.4.2002 </w:t>
        </w:r>
      </w:ins>
      <w:proofErr w:type="spellStart"/>
      <w:ins w:id="567" w:author="Shimon" w:date="2021-02-16T14:45:00Z">
        <w:r w:rsidR="009753E5">
          <w:rPr>
            <w:rFonts w:ascii="David" w:hAnsi="David" w:cs="David" w:hint="cs"/>
            <w:sz w:val="24"/>
            <w:szCs w:val="24"/>
            <w:rtl/>
          </w:rPr>
          <w:t>המצ"ב</w:t>
        </w:r>
        <w:proofErr w:type="spellEnd"/>
        <w:r w:rsidR="009753E5">
          <w:rPr>
            <w:rFonts w:ascii="David" w:hAnsi="David" w:cs="David" w:hint="cs"/>
            <w:sz w:val="24"/>
            <w:szCs w:val="24"/>
            <w:rtl/>
          </w:rPr>
          <w:t xml:space="preserve"> כ</w:t>
        </w:r>
      </w:ins>
      <w:ins w:id="568" w:author="Shimon" w:date="2021-02-16T14:44:00Z">
        <w:r w:rsidR="009753E5">
          <w:rPr>
            <w:rFonts w:ascii="David" w:hAnsi="David" w:cs="David"/>
            <w:sz w:val="24"/>
            <w:szCs w:val="24"/>
            <w:rtl/>
          </w:rPr>
          <w:t xml:space="preserve">נספח 1 </w:t>
        </w:r>
      </w:ins>
      <w:ins w:id="569" w:author="Shimon" w:date="2021-02-16T14:12:00Z">
        <w:r>
          <w:rPr>
            <w:rFonts w:ascii="David" w:hAnsi="David" w:cs="David"/>
            <w:sz w:val="24"/>
            <w:szCs w:val="24"/>
            <w:rtl/>
          </w:rPr>
          <w:t xml:space="preserve">המבטל </w:t>
        </w:r>
      </w:ins>
      <w:ins w:id="570" w:author="Shimon" w:date="2021-02-16T14:45:00Z">
        <w:r w:rsidR="009753E5">
          <w:rPr>
            <w:rFonts w:ascii="David" w:hAnsi="David" w:cs="David"/>
            <w:sz w:val="24"/>
            <w:szCs w:val="24"/>
            <w:rtl/>
          </w:rPr>
          <w:t>(ללא שימוע),</w:t>
        </w:r>
      </w:ins>
      <w:ins w:id="571" w:author="Shimon" w:date="2021-02-16T14:12:00Z">
        <w:r>
          <w:rPr>
            <w:rFonts w:ascii="David" w:hAnsi="David" w:cs="David"/>
            <w:sz w:val="24"/>
            <w:szCs w:val="24"/>
            <w:rtl/>
          </w:rPr>
          <w:t xml:space="preserve">את סמכויות המערער כחשב </w:t>
        </w:r>
      </w:ins>
      <w:ins w:id="572" w:author="Shimon" w:date="2021-02-16T14:45:00Z">
        <w:r w:rsidR="009753E5">
          <w:rPr>
            <w:rFonts w:ascii="David" w:hAnsi="David" w:cs="David" w:hint="cs"/>
            <w:sz w:val="24"/>
            <w:szCs w:val="24"/>
            <w:rtl/>
          </w:rPr>
          <w:t>ו</w:t>
        </w:r>
      </w:ins>
      <w:ins w:id="573" w:author="Shimon" w:date="2021-02-16T14:12:00Z">
        <w:r>
          <w:rPr>
            <w:rFonts w:ascii="David" w:hAnsi="David" w:cs="David"/>
            <w:sz w:val="24"/>
            <w:szCs w:val="24"/>
            <w:rtl/>
          </w:rPr>
          <w:t xml:space="preserve">בעקבותיו נמנע מהמערער </w:t>
        </w:r>
        <w:proofErr w:type="spellStart"/>
        <w:r>
          <w:rPr>
            <w:rFonts w:ascii="David" w:hAnsi="David" w:cs="David"/>
            <w:sz w:val="24"/>
            <w:szCs w:val="24"/>
            <w:rtl/>
          </w:rPr>
          <w:t>להכנס</w:t>
        </w:r>
        <w:proofErr w:type="spellEnd"/>
        <w:r>
          <w:rPr>
            <w:rFonts w:ascii="David" w:hAnsi="David" w:cs="David"/>
            <w:sz w:val="24"/>
            <w:szCs w:val="24"/>
            <w:rtl/>
          </w:rPr>
          <w:t xml:space="preserve"> למשרדו בדיוק כפי שסמנכ"לית האוצר מנעה מהמערער </w:t>
        </w:r>
        <w:proofErr w:type="spellStart"/>
        <w:r>
          <w:rPr>
            <w:rFonts w:ascii="David" w:hAnsi="David" w:cs="David"/>
            <w:sz w:val="24"/>
            <w:szCs w:val="24"/>
            <w:rtl/>
          </w:rPr>
          <w:t>להכנס</w:t>
        </w:r>
        <w:proofErr w:type="spellEnd"/>
        <w:r>
          <w:rPr>
            <w:rFonts w:ascii="David" w:hAnsi="David" w:cs="David"/>
            <w:sz w:val="24"/>
            <w:szCs w:val="24"/>
            <w:rtl/>
          </w:rPr>
          <w:t xml:space="preserve"> למשרדו עם טיעון זהה,  ואת מכתב המשנה לנציב שרות המדינה מיום 3.12.2003</w:t>
        </w:r>
      </w:ins>
      <w:ins w:id="574" w:author="Shimon" w:date="2021-02-16T14:23:00Z">
        <w:r w:rsidR="00AB371F">
          <w:rPr>
            <w:rFonts w:ascii="David" w:hAnsi="David" w:cs="David" w:hint="cs"/>
            <w:sz w:val="24"/>
            <w:szCs w:val="24"/>
            <w:rtl/>
          </w:rPr>
          <w:t>,</w:t>
        </w:r>
      </w:ins>
      <w:ins w:id="575" w:author="Shimon" w:date="2021-02-16T14:12:00Z">
        <w:r>
          <w:rPr>
            <w:rFonts w:ascii="David" w:hAnsi="David" w:cs="David"/>
            <w:sz w:val="24"/>
            <w:szCs w:val="24"/>
            <w:rtl/>
          </w:rPr>
          <w:t xml:space="preserve"> </w:t>
        </w:r>
        <w:proofErr w:type="spellStart"/>
        <w:r>
          <w:rPr>
            <w:rFonts w:ascii="David" w:hAnsi="David" w:cs="David"/>
            <w:sz w:val="24"/>
            <w:szCs w:val="24"/>
            <w:rtl/>
          </w:rPr>
          <w:t>המצ"ב</w:t>
        </w:r>
        <w:proofErr w:type="spellEnd"/>
        <w:r>
          <w:rPr>
            <w:rFonts w:ascii="David" w:hAnsi="David" w:cs="David"/>
            <w:sz w:val="24"/>
            <w:szCs w:val="24"/>
            <w:rtl/>
          </w:rPr>
          <w:t xml:space="preserve"> כנספח ב', לפיו נציב השרות </w:t>
        </w:r>
        <w:r>
          <w:rPr>
            <w:rFonts w:ascii="David" w:hAnsi="David" w:cs="David"/>
            <w:b/>
            <w:bCs/>
            <w:sz w:val="24"/>
            <w:szCs w:val="24"/>
            <w:rtl/>
          </w:rPr>
          <w:t xml:space="preserve">ביטל למעשה את החלטת החשב הכללי ומנכ"ל האוצר על הפסקת עבודת המערער שנעשתה שלא לפי תנאי החוזה </w:t>
        </w:r>
        <w:r>
          <w:rPr>
            <w:rFonts w:ascii="David" w:hAnsi="David" w:cs="David"/>
            <w:sz w:val="24"/>
            <w:szCs w:val="24"/>
            <w:rtl/>
          </w:rPr>
          <w:t xml:space="preserve">וכל זכויות המערער וסמכויותיו הוחזרו לו (ר' מכתבי המשנה לנציב שרות המדינה מ-24.1.2005 -ובמיוחד </w:t>
        </w:r>
        <w:proofErr w:type="spellStart"/>
        <w:r>
          <w:rPr>
            <w:rFonts w:ascii="David" w:hAnsi="David" w:cs="David"/>
            <w:sz w:val="24"/>
            <w:szCs w:val="24"/>
            <w:rtl/>
          </w:rPr>
          <w:t>פיסקא</w:t>
        </w:r>
        <w:proofErr w:type="spellEnd"/>
        <w:r>
          <w:rPr>
            <w:rFonts w:ascii="David" w:hAnsi="David" w:cs="David"/>
            <w:sz w:val="24"/>
            <w:szCs w:val="24"/>
            <w:rtl/>
          </w:rPr>
          <w:t xml:space="preserve"> 2 בו-ומיום 8.5.2005 שצורפו כנספחים 16 ו-2 לכתב התביעה).</w:t>
        </w:r>
      </w:ins>
    </w:p>
    <w:p w:rsidR="00552C08" w:rsidRDefault="00552C08" w:rsidP="00AB57A4">
      <w:pPr>
        <w:pStyle w:val="af0"/>
        <w:spacing w:after="0" w:line="360" w:lineRule="auto"/>
        <w:ind w:left="-99"/>
        <w:rPr>
          <w:ins w:id="576" w:author="Shimon" w:date="2021-02-16T14:12:00Z"/>
          <w:rFonts w:ascii="David" w:hAnsi="David" w:cs="David"/>
          <w:sz w:val="24"/>
          <w:szCs w:val="24"/>
          <w:rtl/>
        </w:rPr>
      </w:pPr>
    </w:p>
    <w:p w:rsidR="00437D1B" w:rsidRDefault="00437D1B" w:rsidP="00437D1B">
      <w:pPr>
        <w:pStyle w:val="af0"/>
        <w:spacing w:after="0" w:line="360" w:lineRule="auto"/>
        <w:ind w:left="264"/>
        <w:rPr>
          <w:ins w:id="577" w:author="Shimon" w:date="2021-02-17T11:51:00Z"/>
          <w:rFonts w:ascii="David" w:hAnsi="David" w:cs="David"/>
          <w:sz w:val="24"/>
          <w:szCs w:val="24"/>
          <w:rtl/>
        </w:rPr>
        <w:pPrChange w:id="578" w:author="Shimon" w:date="2021-02-17T11:40:00Z">
          <w:pPr>
            <w:pStyle w:val="af0"/>
            <w:spacing w:after="0" w:line="360" w:lineRule="auto"/>
            <w:ind w:left="-99"/>
          </w:pPr>
        </w:pPrChange>
      </w:pPr>
      <w:ins w:id="579" w:author="Shimon" w:date="2021-02-17T11:51:00Z">
        <w:r>
          <w:rPr>
            <w:rFonts w:ascii="David" w:hAnsi="David" w:cs="David"/>
            <w:sz w:val="24"/>
            <w:szCs w:val="24"/>
            <w:rtl/>
          </w:rPr>
          <w:t xml:space="preserve">גם מכאן ברור </w:t>
        </w:r>
        <w:r w:rsidRPr="00436A62">
          <w:rPr>
            <w:rFonts w:ascii="David" w:hAnsi="David" w:cs="David"/>
            <w:b/>
            <w:bCs/>
            <w:sz w:val="24"/>
            <w:szCs w:val="24"/>
            <w:rtl/>
          </w:rPr>
          <w:t xml:space="preserve">שלא </w:t>
        </w:r>
        <w:proofErr w:type="spellStart"/>
        <w:r w:rsidRPr="00436A62">
          <w:rPr>
            <w:rFonts w:ascii="David" w:hAnsi="David" w:cs="David"/>
            <w:b/>
            <w:bCs/>
            <w:sz w:val="24"/>
            <w:szCs w:val="24"/>
            <w:rtl/>
          </w:rPr>
          <w:t>היתה</w:t>
        </w:r>
        <w:proofErr w:type="spellEnd"/>
        <w:r w:rsidRPr="00436A62">
          <w:rPr>
            <w:rFonts w:ascii="David" w:hAnsi="David" w:cs="David"/>
            <w:b/>
            <w:bCs/>
            <w:sz w:val="24"/>
            <w:szCs w:val="24"/>
            <w:rtl/>
          </w:rPr>
          <w:t xml:space="preserve"> כל עילה למערער להגיש תביעה על פיטוריו והפרת חוזה לפני שנודע לו על החלטת נציבות שרות המדינה בסוף דצמבר 2012</w:t>
        </w:r>
      </w:ins>
    </w:p>
    <w:p w:rsidR="00437D1B" w:rsidRDefault="00437D1B" w:rsidP="00437D1B">
      <w:pPr>
        <w:pStyle w:val="af0"/>
        <w:spacing w:after="0" w:line="360" w:lineRule="auto"/>
        <w:ind w:left="264"/>
        <w:rPr>
          <w:ins w:id="580" w:author="Shimon" w:date="2021-02-17T11:51:00Z"/>
          <w:rFonts w:ascii="David" w:hAnsi="David" w:cs="David"/>
          <w:sz w:val="24"/>
          <w:szCs w:val="24"/>
          <w:rtl/>
        </w:rPr>
        <w:pPrChange w:id="581" w:author="Shimon" w:date="2021-02-17T11:40:00Z">
          <w:pPr>
            <w:pStyle w:val="af0"/>
            <w:spacing w:after="0" w:line="360" w:lineRule="auto"/>
            <w:ind w:left="-99"/>
          </w:pPr>
        </w:pPrChange>
      </w:pPr>
    </w:p>
    <w:p w:rsidR="009753E5" w:rsidRDefault="00552C08" w:rsidP="00193FAC">
      <w:pPr>
        <w:pStyle w:val="af0"/>
        <w:spacing w:after="0" w:line="360" w:lineRule="auto"/>
        <w:ind w:left="264"/>
        <w:rPr>
          <w:ins w:id="582" w:author="Shimon" w:date="2021-02-17T11:41:00Z"/>
          <w:rFonts w:ascii="David" w:hAnsi="David" w:cs="David"/>
          <w:sz w:val="24"/>
          <w:szCs w:val="24"/>
          <w:rtl/>
        </w:rPr>
        <w:pPrChange w:id="583" w:author="Shimon" w:date="2021-02-17T11:40:00Z">
          <w:pPr>
            <w:pStyle w:val="af0"/>
            <w:spacing w:after="0" w:line="360" w:lineRule="auto"/>
            <w:ind w:left="-99"/>
          </w:pPr>
        </w:pPrChange>
      </w:pPr>
      <w:ins w:id="584" w:author="Shimon" w:date="2021-02-16T14:12:00Z">
        <w:r>
          <w:rPr>
            <w:rFonts w:ascii="David" w:hAnsi="David" w:cs="David"/>
            <w:sz w:val="24"/>
            <w:szCs w:val="24"/>
            <w:rtl/>
          </w:rPr>
          <w:t xml:space="preserve">לא מיותר </w:t>
        </w:r>
      </w:ins>
      <w:ins w:id="585" w:author="Shimon" w:date="2021-02-17T11:40:00Z">
        <w:r w:rsidR="00A71E4E">
          <w:rPr>
            <w:rFonts w:ascii="David" w:hAnsi="David" w:cs="David" w:hint="cs"/>
            <w:sz w:val="24"/>
            <w:szCs w:val="24"/>
            <w:rtl/>
          </w:rPr>
          <w:t>בהקשר זה</w:t>
        </w:r>
        <w:r w:rsidR="00A71E4E">
          <w:rPr>
            <w:rFonts w:ascii="David" w:hAnsi="David" w:cs="David"/>
            <w:sz w:val="24"/>
            <w:szCs w:val="24"/>
            <w:rtl/>
          </w:rPr>
          <w:t xml:space="preserve"> </w:t>
        </w:r>
      </w:ins>
      <w:ins w:id="586" w:author="Shimon" w:date="2021-02-16T14:12:00Z">
        <w:r>
          <w:rPr>
            <w:rFonts w:ascii="David" w:hAnsi="David" w:cs="David"/>
            <w:sz w:val="24"/>
            <w:szCs w:val="24"/>
            <w:rtl/>
          </w:rPr>
          <w:t xml:space="preserve">להפנות את תשומת לב ביה"ד </w:t>
        </w:r>
        <w:proofErr w:type="spellStart"/>
        <w:r>
          <w:rPr>
            <w:rFonts w:ascii="David" w:hAnsi="David" w:cs="David"/>
            <w:sz w:val="24"/>
            <w:szCs w:val="24"/>
            <w:rtl/>
          </w:rPr>
          <w:t>לפיסקא</w:t>
        </w:r>
        <w:proofErr w:type="spellEnd"/>
        <w:r>
          <w:rPr>
            <w:rFonts w:ascii="David" w:hAnsi="David" w:cs="David"/>
            <w:sz w:val="24"/>
            <w:szCs w:val="24"/>
            <w:rtl/>
          </w:rPr>
          <w:t xml:space="preserve"> 6 בנספח 16 לכתב התביעה </w:t>
        </w:r>
      </w:ins>
      <w:ins w:id="587" w:author="Shimon" w:date="2021-02-17T11:40:00Z">
        <w:r w:rsidR="00A71E4E">
          <w:rPr>
            <w:rFonts w:ascii="David" w:hAnsi="David" w:cs="David" w:hint="cs"/>
            <w:sz w:val="24"/>
            <w:szCs w:val="24"/>
            <w:rtl/>
          </w:rPr>
          <w:t xml:space="preserve">לעיל </w:t>
        </w:r>
      </w:ins>
      <w:ins w:id="588" w:author="Shimon" w:date="2021-02-16T14:23:00Z">
        <w:r w:rsidR="00AB371F">
          <w:rPr>
            <w:rFonts w:ascii="David" w:hAnsi="David" w:cs="David" w:hint="cs"/>
            <w:sz w:val="24"/>
            <w:szCs w:val="24"/>
            <w:rtl/>
          </w:rPr>
          <w:t xml:space="preserve">, </w:t>
        </w:r>
      </w:ins>
      <w:ins w:id="589" w:author="Shimon" w:date="2021-02-16T14:12:00Z">
        <w:r>
          <w:rPr>
            <w:rFonts w:ascii="David" w:hAnsi="David" w:cs="David"/>
            <w:sz w:val="24"/>
            <w:szCs w:val="24"/>
            <w:rtl/>
          </w:rPr>
          <w:t xml:space="preserve">שבו נאמר במפורש כי </w:t>
        </w:r>
        <w:r w:rsidRPr="007F563D">
          <w:rPr>
            <w:rFonts w:ascii="David" w:hAnsi="David" w:cs="David"/>
            <w:b/>
            <w:bCs/>
            <w:sz w:val="24"/>
            <w:szCs w:val="24"/>
            <w:u w:val="single"/>
            <w:rtl/>
            <w:rPrChange w:id="590" w:author="Shimon" w:date="2021-02-16T14:33:00Z">
              <w:rPr>
                <w:rFonts w:ascii="David" w:hAnsi="David" w:cs="David"/>
                <w:b/>
                <w:bCs/>
                <w:sz w:val="24"/>
                <w:szCs w:val="24"/>
                <w:rtl/>
              </w:rPr>
            </w:rPrChange>
          </w:rPr>
          <w:t>"...לא יינקט כל צעד לשינוי מעמדך או זכויותיך או תפקידך לפני שיתקיים שימוע ודיון מוקדם בעניינך" אצל המשנה ל</w:t>
        </w:r>
      </w:ins>
      <w:r w:rsidR="00193FAC">
        <w:rPr>
          <w:rFonts w:ascii="David" w:hAnsi="David" w:cs="David" w:hint="cs"/>
          <w:b/>
          <w:bCs/>
          <w:sz w:val="24"/>
          <w:szCs w:val="24"/>
          <w:u w:val="single"/>
          <w:rtl/>
        </w:rPr>
        <w:t>נ</w:t>
      </w:r>
      <w:ins w:id="591" w:author="Shimon" w:date="2021-02-16T14:12:00Z">
        <w:r w:rsidRPr="007F563D">
          <w:rPr>
            <w:rFonts w:ascii="David" w:hAnsi="David" w:cs="David"/>
            <w:b/>
            <w:bCs/>
            <w:sz w:val="24"/>
            <w:szCs w:val="24"/>
            <w:u w:val="single"/>
            <w:rtl/>
            <w:rPrChange w:id="592" w:author="Shimon" w:date="2021-02-16T14:33:00Z">
              <w:rPr>
                <w:rFonts w:ascii="David" w:hAnsi="David" w:cs="David"/>
                <w:b/>
                <w:bCs/>
                <w:sz w:val="24"/>
                <w:szCs w:val="24"/>
                <w:rtl/>
              </w:rPr>
            </w:rPrChange>
          </w:rPr>
          <w:t>ציב שרות המדינה, בהשתתפות באי כוח המערער.</w:t>
        </w:r>
        <w:r>
          <w:rPr>
            <w:rFonts w:ascii="David" w:hAnsi="David" w:cs="David"/>
            <w:sz w:val="24"/>
            <w:szCs w:val="24"/>
            <w:rtl/>
          </w:rPr>
          <w:t xml:space="preserve"> </w:t>
        </w:r>
      </w:ins>
    </w:p>
    <w:p w:rsidR="00437D1B" w:rsidRDefault="00437D1B" w:rsidP="00A71E4E">
      <w:pPr>
        <w:spacing w:line="360" w:lineRule="auto"/>
        <w:ind w:left="226"/>
        <w:rPr>
          <w:ins w:id="593" w:author="Shimon" w:date="2021-02-17T11:52:00Z"/>
          <w:rFonts w:ascii="David" w:hAnsi="David" w:cs="David"/>
          <w:rtl/>
        </w:rPr>
        <w:pPrChange w:id="594" w:author="Shimon" w:date="2021-02-17T11:42:00Z">
          <w:pPr>
            <w:ind w:left="226"/>
          </w:pPr>
        </w:pPrChange>
      </w:pPr>
    </w:p>
    <w:p w:rsidR="00AB371F" w:rsidRDefault="00552C08" w:rsidP="00A71E4E">
      <w:pPr>
        <w:spacing w:line="360" w:lineRule="auto"/>
        <w:ind w:left="226"/>
        <w:rPr>
          <w:ins w:id="595" w:author="Shimon" w:date="2021-02-16T14:34:00Z"/>
          <w:rFonts w:ascii="David" w:hAnsi="David" w:cs="David"/>
          <w:b/>
          <w:bCs/>
          <w:rtl/>
        </w:rPr>
        <w:pPrChange w:id="596" w:author="Shimon" w:date="2021-02-17T11:42:00Z">
          <w:pPr>
            <w:ind w:left="226"/>
          </w:pPr>
        </w:pPrChange>
      </w:pPr>
      <w:ins w:id="597" w:author="Shimon" w:date="2021-02-16T14:12:00Z">
        <w:r w:rsidRPr="009F6617">
          <w:rPr>
            <w:rFonts w:ascii="David" w:hAnsi="David" w:cs="David"/>
            <w:u w:val="single"/>
            <w:rtl/>
            <w:rPrChange w:id="598" w:author="Shimon" w:date="2021-02-17T12:01:00Z">
              <w:rPr>
                <w:rFonts w:ascii="David" w:hAnsi="David" w:cs="David"/>
                <w:rtl/>
              </w:rPr>
            </w:rPrChange>
          </w:rPr>
          <w:t xml:space="preserve">מכל הנ"ל עולה בברור </w:t>
        </w:r>
      </w:ins>
      <w:ins w:id="599" w:author="Shimon" w:date="2021-02-17T11:41:00Z">
        <w:r w:rsidR="00A71E4E" w:rsidRPr="009F6617">
          <w:rPr>
            <w:rFonts w:ascii="David" w:hAnsi="David" w:cs="David" w:hint="cs"/>
            <w:b/>
            <w:bCs/>
            <w:u w:val="single"/>
            <w:rtl/>
            <w:rPrChange w:id="600" w:author="Shimon" w:date="2021-02-17T12:01:00Z">
              <w:rPr>
                <w:rFonts w:ascii="David" w:hAnsi="David" w:cs="David" w:hint="cs"/>
                <w:b/>
                <w:bCs/>
                <w:rtl/>
              </w:rPr>
            </w:rPrChange>
          </w:rPr>
          <w:t>ו</w:t>
        </w:r>
      </w:ins>
      <w:ins w:id="601" w:author="Shimon" w:date="2021-02-16T14:12:00Z">
        <w:r w:rsidRPr="009F6617">
          <w:rPr>
            <w:rFonts w:ascii="David" w:hAnsi="David" w:cs="David"/>
            <w:b/>
            <w:bCs/>
            <w:u w:val="single"/>
            <w:rtl/>
            <w:rPrChange w:id="602" w:author="Shimon" w:date="2021-02-17T12:01:00Z">
              <w:rPr>
                <w:rFonts w:ascii="David" w:hAnsi="David" w:cs="David"/>
                <w:b/>
                <w:bCs/>
                <w:rtl/>
              </w:rPr>
            </w:rPrChange>
          </w:rPr>
          <w:t>בניגוד לקביעה השגויה של ביה"ד קמא,  כל זמן שנציב שרות המדינה, המיצג</w:t>
        </w:r>
        <w:r>
          <w:rPr>
            <w:rFonts w:ascii="David" w:hAnsi="David" w:cs="David"/>
            <w:b/>
            <w:bCs/>
            <w:rtl/>
          </w:rPr>
          <w:t xml:space="preserve"> </w:t>
        </w:r>
        <w:r w:rsidRPr="009F6617">
          <w:rPr>
            <w:rFonts w:ascii="David" w:hAnsi="David" w:cs="David"/>
            <w:b/>
            <w:bCs/>
            <w:u w:val="single"/>
            <w:rtl/>
            <w:rPrChange w:id="603" w:author="Shimon" w:date="2021-02-17T12:01:00Z">
              <w:rPr>
                <w:rFonts w:ascii="David" w:hAnsi="David" w:cs="David"/>
                <w:b/>
                <w:bCs/>
                <w:rtl/>
              </w:rPr>
            </w:rPrChange>
          </w:rPr>
          <w:t>את המדינה ע"פ החוזה, לא החליט על פיטורי המערער ולא הודיע למערער על כך, לא היה  בסיס או</w:t>
        </w:r>
        <w:r>
          <w:rPr>
            <w:rFonts w:ascii="David" w:hAnsi="David" w:cs="David"/>
            <w:b/>
            <w:bCs/>
            <w:rtl/>
          </w:rPr>
          <w:t xml:space="preserve"> עילה להגשת תביעה נגד </w:t>
        </w:r>
        <w:proofErr w:type="spellStart"/>
        <w:r>
          <w:rPr>
            <w:rFonts w:ascii="David" w:hAnsi="David" w:cs="David"/>
            <w:b/>
            <w:bCs/>
            <w:rtl/>
          </w:rPr>
          <w:t>נש"מ</w:t>
        </w:r>
        <w:proofErr w:type="spellEnd"/>
        <w:r>
          <w:rPr>
            <w:rFonts w:ascii="David" w:hAnsi="David" w:cs="David"/>
            <w:b/>
            <w:bCs/>
            <w:rtl/>
          </w:rPr>
          <w:t xml:space="preserve"> והמדינה על הפרת החוזה וממילא מרוץ </w:t>
        </w:r>
        <w:proofErr w:type="spellStart"/>
        <w:r>
          <w:rPr>
            <w:rFonts w:ascii="David" w:hAnsi="David" w:cs="David"/>
            <w:b/>
            <w:bCs/>
            <w:rtl/>
          </w:rPr>
          <w:t>ההתישנות</w:t>
        </w:r>
        <w:proofErr w:type="spellEnd"/>
        <w:r>
          <w:rPr>
            <w:rFonts w:ascii="David" w:hAnsi="David" w:cs="David"/>
            <w:b/>
            <w:bCs/>
            <w:rtl/>
          </w:rPr>
          <w:t xml:space="preserve"> לא יכול היה להתחיל</w:t>
        </w:r>
        <w:r w:rsidR="00AB371F">
          <w:rPr>
            <w:rFonts w:ascii="David" w:hAnsi="David" w:cs="David"/>
            <w:b/>
            <w:bCs/>
            <w:rtl/>
          </w:rPr>
          <w:t xml:space="preserve"> לפני סוף דצמבר 2012 לכל המוקדם</w:t>
        </w:r>
      </w:ins>
      <w:ins w:id="604" w:author="Shimon" w:date="2021-02-17T11:41:00Z">
        <w:r w:rsidR="00A71E4E">
          <w:rPr>
            <w:rFonts w:ascii="David" w:hAnsi="David" w:cs="David" w:hint="cs"/>
            <w:b/>
            <w:bCs/>
            <w:rtl/>
          </w:rPr>
          <w:t xml:space="preserve">. ממילא </w:t>
        </w:r>
      </w:ins>
      <w:proofErr w:type="spellStart"/>
      <w:ins w:id="605" w:author="Shimon" w:date="2021-02-17T11:42:00Z">
        <w:r w:rsidR="00A71E4E">
          <w:rPr>
            <w:rFonts w:ascii="David" w:hAnsi="David" w:cs="David" w:hint="cs"/>
            <w:b/>
            <w:bCs/>
            <w:rtl/>
          </w:rPr>
          <w:t>עןלה</w:t>
        </w:r>
        <w:proofErr w:type="spellEnd"/>
        <w:r w:rsidR="00A71E4E">
          <w:rPr>
            <w:rFonts w:ascii="David" w:hAnsi="David" w:cs="David" w:hint="cs"/>
            <w:b/>
            <w:bCs/>
            <w:rtl/>
          </w:rPr>
          <w:t xml:space="preserve"> שב</w:t>
        </w:r>
      </w:ins>
      <w:ins w:id="606" w:author="Shimon" w:date="2021-02-16T14:24:00Z">
        <w:r w:rsidR="00AB371F">
          <w:rPr>
            <w:rFonts w:ascii="David" w:hAnsi="David" w:cs="David" w:hint="cs"/>
            <w:b/>
            <w:bCs/>
            <w:rtl/>
          </w:rPr>
          <w:t>מועד הגשת התביעה ב3.</w:t>
        </w:r>
      </w:ins>
      <w:ins w:id="607" w:author="Shimon" w:date="2021-02-16T14:25:00Z">
        <w:r w:rsidR="00AB371F">
          <w:rPr>
            <w:rFonts w:ascii="David" w:hAnsi="David" w:cs="David" w:hint="cs"/>
            <w:b/>
            <w:bCs/>
            <w:rtl/>
          </w:rPr>
          <w:t xml:space="preserve">10.2019 לא חלה עדיין </w:t>
        </w:r>
        <w:proofErr w:type="spellStart"/>
        <w:r w:rsidR="00AB371F">
          <w:rPr>
            <w:rFonts w:ascii="David" w:hAnsi="David" w:cs="David" w:hint="cs"/>
            <w:b/>
            <w:bCs/>
            <w:rtl/>
          </w:rPr>
          <w:t>התישנות</w:t>
        </w:r>
        <w:proofErr w:type="spellEnd"/>
        <w:r w:rsidR="00AB371F">
          <w:rPr>
            <w:rFonts w:ascii="David" w:hAnsi="David" w:cs="David" w:hint="cs"/>
            <w:b/>
            <w:bCs/>
            <w:rtl/>
          </w:rPr>
          <w:t>.</w:t>
        </w:r>
      </w:ins>
    </w:p>
    <w:p w:rsidR="007F563D" w:rsidRDefault="007F563D" w:rsidP="00AB57A4">
      <w:pPr>
        <w:spacing w:line="360" w:lineRule="auto"/>
        <w:ind w:left="226"/>
        <w:rPr>
          <w:ins w:id="608" w:author="Shimon" w:date="2021-02-16T14:34:00Z"/>
          <w:rFonts w:ascii="David" w:hAnsi="David" w:cs="David"/>
          <w:b/>
          <w:bCs/>
          <w:rtl/>
        </w:rPr>
        <w:pPrChange w:id="609" w:author="Shimon" w:date="2021-02-16T14:26:00Z">
          <w:pPr>
            <w:ind w:left="226"/>
          </w:pPr>
        </w:pPrChange>
      </w:pPr>
    </w:p>
    <w:p w:rsidR="007F563D" w:rsidRDefault="007F563D" w:rsidP="00AB57A4">
      <w:pPr>
        <w:spacing w:line="360" w:lineRule="auto"/>
        <w:ind w:left="226"/>
        <w:rPr>
          <w:ins w:id="610" w:author="Shimon" w:date="2021-02-16T14:25:00Z"/>
          <w:rFonts w:ascii="David" w:hAnsi="David" w:cs="David"/>
          <w:b/>
          <w:bCs/>
          <w:rtl/>
        </w:rPr>
        <w:pPrChange w:id="611" w:author="Shimon" w:date="2021-02-16T14:26:00Z">
          <w:pPr>
            <w:ind w:left="226"/>
          </w:pPr>
        </w:pPrChange>
      </w:pPr>
      <w:ins w:id="612" w:author="Shimon" w:date="2021-02-16T14:34:00Z">
        <w:r>
          <w:rPr>
            <w:rFonts w:ascii="David" w:hAnsi="David" w:cs="David" w:hint="cs"/>
            <w:b/>
            <w:bCs/>
            <w:rtl/>
          </w:rPr>
          <w:t xml:space="preserve">ונוסיף עוד: </w:t>
        </w:r>
      </w:ins>
    </w:p>
    <w:p w:rsidR="00552C08" w:rsidRDefault="00A71E4E" w:rsidP="009F6617">
      <w:pPr>
        <w:spacing w:line="360" w:lineRule="auto"/>
        <w:ind w:left="226"/>
        <w:rPr>
          <w:ins w:id="613" w:author="Shimon" w:date="2021-02-16T14:12:00Z"/>
          <w:rFonts w:ascii="David" w:hAnsi="David" w:cs="David"/>
          <w:rtl/>
        </w:rPr>
        <w:pPrChange w:id="614" w:author="Shimon" w:date="2021-02-17T12:00:00Z">
          <w:pPr>
            <w:ind w:left="226"/>
          </w:pPr>
        </w:pPrChange>
      </w:pPr>
      <w:ins w:id="615" w:author="Shimon" w:date="2021-02-17T11:42:00Z">
        <w:r w:rsidRPr="00A71E4E">
          <w:rPr>
            <w:rFonts w:ascii="David" w:hAnsi="David" w:cs="David" w:hint="cs"/>
            <w:rtl/>
            <w:rPrChange w:id="616" w:author="Shimon" w:date="2021-02-17T11:43:00Z">
              <w:rPr>
                <w:rFonts w:ascii="David" w:hAnsi="David" w:cs="David" w:hint="cs"/>
                <w:b/>
                <w:bCs/>
                <w:rtl/>
              </w:rPr>
            </w:rPrChange>
          </w:rPr>
          <w:t>ב</w:t>
        </w:r>
      </w:ins>
      <w:ins w:id="617" w:author="Shimon" w:date="2021-02-17T11:52:00Z">
        <w:r w:rsidR="00437D1B">
          <w:rPr>
            <w:rFonts w:ascii="David" w:hAnsi="David" w:cs="David" w:hint="cs"/>
            <w:rtl/>
          </w:rPr>
          <w:t xml:space="preserve">מכתב מיום </w:t>
        </w:r>
      </w:ins>
      <w:ins w:id="618" w:author="Shimon" w:date="2021-02-17T11:43:00Z">
        <w:r>
          <w:rPr>
            <w:rFonts w:ascii="David" w:hAnsi="David" w:cs="David"/>
            <w:b/>
            <w:bCs/>
            <w:u w:val="single"/>
            <w:rtl/>
          </w:rPr>
          <w:t>24.10.12</w:t>
        </w:r>
        <w:r>
          <w:rPr>
            <w:rFonts w:ascii="David" w:hAnsi="David" w:cs="David"/>
            <w:rtl/>
          </w:rPr>
          <w:t xml:space="preserve"> </w:t>
        </w:r>
      </w:ins>
      <w:ins w:id="619" w:author="Shimon" w:date="2021-02-17T11:42:00Z">
        <w:r w:rsidR="009F6617">
          <w:rPr>
            <w:rFonts w:ascii="David" w:hAnsi="David" w:cs="David" w:hint="cs"/>
            <w:rtl/>
            <w:rPrChange w:id="620" w:author="Shimon" w:date="2021-02-17T11:43:00Z">
              <w:rPr>
                <w:rFonts w:ascii="David" w:hAnsi="David" w:cs="David" w:hint="cs"/>
                <w:rtl/>
              </w:rPr>
            </w:rPrChange>
          </w:rPr>
          <w:t>ל</w:t>
        </w:r>
        <w:r w:rsidR="00437D1B">
          <w:rPr>
            <w:rFonts w:ascii="David" w:hAnsi="David" w:cs="David" w:hint="cs"/>
            <w:rtl/>
            <w:rPrChange w:id="621" w:author="Shimon" w:date="2021-02-17T11:43:00Z">
              <w:rPr>
                <w:rFonts w:ascii="David" w:hAnsi="David" w:cs="David" w:hint="cs"/>
                <w:rtl/>
              </w:rPr>
            </w:rPrChange>
          </w:rPr>
          <w:t xml:space="preserve">בא </w:t>
        </w:r>
        <w:proofErr w:type="spellStart"/>
        <w:r w:rsidR="00437D1B">
          <w:rPr>
            <w:rFonts w:ascii="David" w:hAnsi="David" w:cs="David" w:hint="cs"/>
            <w:rtl/>
            <w:rPrChange w:id="622" w:author="Shimon" w:date="2021-02-17T11:43:00Z">
              <w:rPr>
                <w:rFonts w:ascii="David" w:hAnsi="David" w:cs="David" w:hint="cs"/>
                <w:rtl/>
              </w:rPr>
            </w:rPrChange>
          </w:rPr>
          <w:t>כח</w:t>
        </w:r>
        <w:proofErr w:type="spellEnd"/>
        <w:r w:rsidR="00437D1B">
          <w:rPr>
            <w:rFonts w:ascii="David" w:hAnsi="David" w:cs="David" w:hint="cs"/>
            <w:rtl/>
            <w:rPrChange w:id="623" w:author="Shimon" w:date="2021-02-17T11:43:00Z">
              <w:rPr>
                <w:rFonts w:ascii="David" w:hAnsi="David" w:cs="David" w:hint="cs"/>
                <w:rtl/>
              </w:rPr>
            </w:rPrChange>
          </w:rPr>
          <w:t xml:space="preserve"> המערער</w:t>
        </w:r>
      </w:ins>
      <w:ins w:id="624" w:author="Shimon" w:date="2021-02-17T11:59:00Z">
        <w:r w:rsidR="009F6617">
          <w:rPr>
            <w:rFonts w:ascii="David" w:hAnsi="David" w:cs="David" w:hint="cs"/>
            <w:b/>
            <w:bCs/>
            <w:rtl/>
          </w:rPr>
          <w:t xml:space="preserve">, </w:t>
        </w:r>
      </w:ins>
      <w:ins w:id="625" w:author="Shimon" w:date="2021-02-16T14:48:00Z">
        <w:r w:rsidR="009753E5">
          <w:rPr>
            <w:rFonts w:ascii="David" w:hAnsi="David" w:cs="David" w:hint="cs"/>
            <w:rtl/>
          </w:rPr>
          <w:t>דחתה</w:t>
        </w:r>
      </w:ins>
      <w:ins w:id="626" w:author="Shimon" w:date="2021-02-16T14:12:00Z">
        <w:r w:rsidR="00552C08">
          <w:rPr>
            <w:rFonts w:ascii="David" w:hAnsi="David" w:cs="David"/>
            <w:rtl/>
          </w:rPr>
          <w:t xml:space="preserve"> הלשכה המשפטית של האוצר את בקש</w:t>
        </w:r>
      </w:ins>
      <w:ins w:id="627" w:author="Shimon" w:date="2021-02-17T11:53:00Z">
        <w:r w:rsidR="00437D1B">
          <w:rPr>
            <w:rFonts w:ascii="David" w:hAnsi="David" w:cs="David" w:hint="cs"/>
            <w:rtl/>
          </w:rPr>
          <w:t>ו</w:t>
        </w:r>
      </w:ins>
      <w:ins w:id="628" w:author="Shimon" w:date="2021-02-16T14:12:00Z">
        <w:r w:rsidR="00552C08">
          <w:rPr>
            <w:rFonts w:ascii="David" w:hAnsi="David" w:cs="David"/>
            <w:rtl/>
          </w:rPr>
          <w:t>ת</w:t>
        </w:r>
        <w:r w:rsidR="00437D1B">
          <w:rPr>
            <w:rFonts w:ascii="David" w:hAnsi="David" w:cs="David"/>
            <w:rtl/>
          </w:rPr>
          <w:t xml:space="preserve"> המערער להחזרתו לתפקידו</w:t>
        </w:r>
      </w:ins>
      <w:ins w:id="629" w:author="Shimon" w:date="2021-02-17T12:00:00Z">
        <w:r w:rsidR="009F6617">
          <w:rPr>
            <w:rFonts w:ascii="David" w:hAnsi="David" w:cs="David" w:hint="cs"/>
            <w:rtl/>
          </w:rPr>
          <w:t xml:space="preserve"> בחשב הכללי</w:t>
        </w:r>
      </w:ins>
      <w:ins w:id="630" w:author="Shimon" w:date="2021-02-16T14:12:00Z">
        <w:r w:rsidR="00437D1B">
          <w:rPr>
            <w:rFonts w:ascii="David" w:hAnsi="David" w:cs="David"/>
            <w:rtl/>
          </w:rPr>
          <w:t>. המערער</w:t>
        </w:r>
      </w:ins>
      <w:ins w:id="631" w:author="Shimon" w:date="2021-02-17T11:54:00Z">
        <w:r w:rsidR="00437D1B">
          <w:rPr>
            <w:rFonts w:ascii="David" w:hAnsi="David" w:cs="David" w:hint="cs"/>
            <w:rtl/>
          </w:rPr>
          <w:t>, ש</w:t>
        </w:r>
      </w:ins>
      <w:ins w:id="632" w:author="Shimon" w:date="2021-02-16T14:12:00Z">
        <w:r w:rsidR="00552C08">
          <w:rPr>
            <w:rFonts w:ascii="David" w:hAnsi="David" w:cs="David"/>
            <w:rtl/>
          </w:rPr>
          <w:t>מש</w:t>
        </w:r>
        <w:r w:rsidR="003B279F">
          <w:rPr>
            <w:rFonts w:ascii="David" w:hAnsi="David" w:cs="David"/>
            <w:rtl/>
          </w:rPr>
          <w:t>כורתו הופסקה מחד ע"י משרד האוצר</w:t>
        </w:r>
        <w:r w:rsidR="00552C08">
          <w:rPr>
            <w:rFonts w:ascii="David" w:hAnsi="David" w:cs="David"/>
            <w:rtl/>
          </w:rPr>
          <w:t xml:space="preserve"> ומאידך </w:t>
        </w:r>
        <w:proofErr w:type="spellStart"/>
        <w:r w:rsidR="00552C08">
          <w:rPr>
            <w:rFonts w:ascii="David" w:hAnsi="David" w:cs="David"/>
            <w:rtl/>
          </w:rPr>
          <w:t>גימלה</w:t>
        </w:r>
        <w:proofErr w:type="spellEnd"/>
        <w:r w:rsidR="00552C08">
          <w:rPr>
            <w:rFonts w:ascii="David" w:hAnsi="David" w:cs="David"/>
            <w:rtl/>
          </w:rPr>
          <w:t xml:space="preserve"> לא שולמה לו</w:t>
        </w:r>
      </w:ins>
      <w:ins w:id="633" w:author="Shimon" w:date="2021-02-17T11:54:00Z">
        <w:r w:rsidR="00437D1B">
          <w:rPr>
            <w:rFonts w:ascii="David" w:hAnsi="David" w:cs="David" w:hint="cs"/>
            <w:rtl/>
          </w:rPr>
          <w:t xml:space="preserve"> היה במצוקה ממשית. </w:t>
        </w:r>
      </w:ins>
      <w:ins w:id="634" w:author="Shimon" w:date="2021-02-16T14:12:00Z">
        <w:r w:rsidR="00552C08">
          <w:rPr>
            <w:rFonts w:ascii="David" w:hAnsi="David" w:cs="David"/>
            <w:rtl/>
          </w:rPr>
          <w:t xml:space="preserve"> בהעדר הכנסה  כלשהי פנה המערער </w:t>
        </w:r>
        <w:proofErr w:type="spellStart"/>
        <w:r w:rsidR="00552C08">
          <w:rPr>
            <w:rFonts w:ascii="David" w:hAnsi="David" w:cs="David"/>
            <w:rtl/>
          </w:rPr>
          <w:t>למינהלת</w:t>
        </w:r>
        <w:proofErr w:type="spellEnd"/>
        <w:r w:rsidR="00552C08">
          <w:rPr>
            <w:rFonts w:ascii="David" w:hAnsi="David" w:cs="David"/>
            <w:rtl/>
          </w:rPr>
          <w:t xml:space="preserve"> </w:t>
        </w:r>
        <w:proofErr w:type="spellStart"/>
        <w:r w:rsidR="00552C08">
          <w:rPr>
            <w:rFonts w:ascii="David" w:hAnsi="David" w:cs="David"/>
            <w:rtl/>
          </w:rPr>
          <w:t>הגימלאות</w:t>
        </w:r>
        <w:proofErr w:type="spellEnd"/>
        <w:r w:rsidR="00552C08">
          <w:rPr>
            <w:rFonts w:ascii="David" w:hAnsi="David" w:cs="David"/>
            <w:rtl/>
          </w:rPr>
          <w:t xml:space="preserve"> לברר האם במצב שנוצר הוא זכאי </w:t>
        </w:r>
        <w:proofErr w:type="spellStart"/>
        <w:r w:rsidR="00552C08">
          <w:rPr>
            <w:rFonts w:ascii="David" w:hAnsi="David" w:cs="David"/>
            <w:rtl/>
          </w:rPr>
          <w:t>לגימלא</w:t>
        </w:r>
        <w:proofErr w:type="spellEnd"/>
        <w:r w:rsidR="00552C08">
          <w:rPr>
            <w:rFonts w:ascii="David" w:hAnsi="David" w:cs="David"/>
            <w:rtl/>
          </w:rPr>
          <w:t xml:space="preserve">. </w:t>
        </w:r>
        <w:proofErr w:type="spellStart"/>
        <w:r w:rsidR="00552C08" w:rsidRPr="009F6617">
          <w:rPr>
            <w:rFonts w:ascii="David" w:hAnsi="David" w:cs="David"/>
            <w:b/>
            <w:bCs/>
            <w:u w:val="single"/>
            <w:rtl/>
            <w:rPrChange w:id="635" w:author="Shimon" w:date="2021-02-17T12:01:00Z">
              <w:rPr>
                <w:rFonts w:ascii="David" w:hAnsi="David" w:cs="David"/>
                <w:b/>
                <w:bCs/>
                <w:rtl/>
              </w:rPr>
            </w:rPrChange>
          </w:rPr>
          <w:t>במינהלת</w:t>
        </w:r>
        <w:proofErr w:type="spellEnd"/>
        <w:r w:rsidR="00552C08" w:rsidRPr="009F6617">
          <w:rPr>
            <w:rFonts w:ascii="David" w:hAnsi="David" w:cs="David"/>
            <w:b/>
            <w:bCs/>
            <w:u w:val="single"/>
            <w:rtl/>
            <w:rPrChange w:id="636" w:author="Shimon" w:date="2021-02-17T12:01:00Z">
              <w:rPr>
                <w:rFonts w:ascii="David" w:hAnsi="David" w:cs="David"/>
                <w:b/>
                <w:bCs/>
                <w:rtl/>
              </w:rPr>
            </w:rPrChange>
          </w:rPr>
          <w:t xml:space="preserve"> </w:t>
        </w:r>
        <w:proofErr w:type="spellStart"/>
        <w:r w:rsidR="00552C08" w:rsidRPr="009F6617">
          <w:rPr>
            <w:rFonts w:ascii="David" w:hAnsi="David" w:cs="David"/>
            <w:b/>
            <w:bCs/>
            <w:u w:val="single"/>
            <w:rtl/>
            <w:rPrChange w:id="637" w:author="Shimon" w:date="2021-02-17T12:01:00Z">
              <w:rPr>
                <w:rFonts w:ascii="David" w:hAnsi="David" w:cs="David"/>
                <w:b/>
                <w:bCs/>
                <w:rtl/>
              </w:rPr>
            </w:rPrChange>
          </w:rPr>
          <w:t>הגימלאות</w:t>
        </w:r>
        <w:proofErr w:type="spellEnd"/>
        <w:r w:rsidR="00552C08" w:rsidRPr="009F6617">
          <w:rPr>
            <w:rFonts w:ascii="David" w:hAnsi="David" w:cs="David"/>
            <w:b/>
            <w:bCs/>
            <w:u w:val="single"/>
            <w:rtl/>
            <w:rPrChange w:id="638" w:author="Shimon" w:date="2021-02-17T12:01:00Z">
              <w:rPr>
                <w:rFonts w:ascii="David" w:hAnsi="David" w:cs="David"/>
                <w:b/>
                <w:bCs/>
                <w:rtl/>
              </w:rPr>
            </w:rPrChange>
          </w:rPr>
          <w:t xml:space="preserve"> אמרו לו שהם אינם יודעים דבר על הפסקת עבודתו</w:t>
        </w:r>
      </w:ins>
      <w:ins w:id="639" w:author="Shimon" w:date="2021-02-16T14:49:00Z">
        <w:r w:rsidR="003B279F">
          <w:rPr>
            <w:rFonts w:ascii="David" w:hAnsi="David" w:cs="David" w:hint="cs"/>
            <w:b/>
            <w:bCs/>
            <w:rtl/>
          </w:rPr>
          <w:t xml:space="preserve">. </w:t>
        </w:r>
      </w:ins>
      <w:ins w:id="640" w:author="Shimon" w:date="2021-02-16T14:12:00Z">
        <w:r w:rsidR="00552C08" w:rsidRPr="00BB2AB4">
          <w:rPr>
            <w:rFonts w:ascii="David" w:hAnsi="David" w:cs="David"/>
            <w:b/>
            <w:bCs/>
            <w:u w:val="single"/>
            <w:rtl/>
          </w:rPr>
          <w:t xml:space="preserve">בכך אישרו </w:t>
        </w:r>
      </w:ins>
      <w:ins w:id="641" w:author="Shimon" w:date="2021-02-17T12:01:00Z">
        <w:r w:rsidR="009F6617">
          <w:rPr>
            <w:rFonts w:ascii="David" w:hAnsi="David" w:cs="David" w:hint="cs"/>
            <w:b/>
            <w:bCs/>
            <w:u w:val="single"/>
            <w:rtl/>
          </w:rPr>
          <w:t xml:space="preserve">גם הם </w:t>
        </w:r>
      </w:ins>
      <w:ins w:id="642" w:author="Shimon" w:date="2021-02-16T14:12:00Z">
        <w:r w:rsidR="00552C08" w:rsidRPr="00BB2AB4">
          <w:rPr>
            <w:rFonts w:ascii="David" w:hAnsi="David" w:cs="David"/>
            <w:b/>
            <w:bCs/>
            <w:u w:val="single"/>
            <w:rtl/>
          </w:rPr>
          <w:t>את הבנתו שמבחינת המערכת הוא לא פוטר</w:t>
        </w:r>
        <w:r w:rsidR="00552C08">
          <w:rPr>
            <w:rFonts w:ascii="David" w:hAnsi="David" w:cs="David"/>
            <w:b/>
            <w:bCs/>
            <w:rtl/>
          </w:rPr>
          <w:t>.</w:t>
        </w:r>
        <w:r w:rsidR="00552C08">
          <w:rPr>
            <w:rFonts w:ascii="David" w:hAnsi="David" w:cs="David"/>
            <w:rtl/>
          </w:rPr>
          <w:t xml:space="preserve"> הם הציעו לו שימלא "טופס תביעה </w:t>
        </w:r>
        <w:proofErr w:type="spellStart"/>
        <w:r w:rsidR="00552C08">
          <w:rPr>
            <w:rFonts w:ascii="David" w:hAnsi="David" w:cs="David"/>
            <w:rtl/>
          </w:rPr>
          <w:t>לגימלא</w:t>
        </w:r>
        <w:proofErr w:type="spellEnd"/>
        <w:r w:rsidR="00552C08">
          <w:rPr>
            <w:rFonts w:ascii="David" w:hAnsi="David" w:cs="David"/>
            <w:rtl/>
          </w:rPr>
          <w:t xml:space="preserve">". </w:t>
        </w:r>
      </w:ins>
    </w:p>
    <w:p w:rsidR="00552C08" w:rsidRDefault="00552C08" w:rsidP="00AB57A4">
      <w:pPr>
        <w:spacing w:line="360" w:lineRule="auto"/>
        <w:ind w:left="226"/>
        <w:rPr>
          <w:ins w:id="643" w:author="Shimon" w:date="2021-02-16T14:12:00Z"/>
          <w:rFonts w:ascii="David" w:hAnsi="David" w:cs="David"/>
          <w:rtl/>
        </w:rPr>
      </w:pPr>
    </w:p>
    <w:p w:rsidR="00552C08" w:rsidRDefault="00552C08" w:rsidP="00AB57A4">
      <w:pPr>
        <w:spacing w:line="360" w:lineRule="auto"/>
        <w:ind w:left="226"/>
        <w:rPr>
          <w:ins w:id="644" w:author="Shimon" w:date="2021-02-16T14:50:00Z"/>
          <w:rFonts w:ascii="David" w:hAnsi="David" w:cs="David"/>
          <w:rtl/>
        </w:rPr>
      </w:pPr>
      <w:ins w:id="645" w:author="Shimon" w:date="2021-02-16T14:12:00Z">
        <w:r>
          <w:rPr>
            <w:rFonts w:ascii="David" w:hAnsi="David" w:cs="David"/>
            <w:rtl/>
          </w:rPr>
          <w:t>מ</w:t>
        </w:r>
        <w:r w:rsidRPr="00A71E4E">
          <w:rPr>
            <w:rFonts w:ascii="David" w:hAnsi="David" w:cs="David"/>
            <w:b/>
            <w:bCs/>
            <w:rtl/>
            <w:rPrChange w:id="646" w:author="Shimon" w:date="2021-02-17T11:45:00Z">
              <w:rPr>
                <w:rFonts w:ascii="David" w:hAnsi="David" w:cs="David"/>
                <w:rtl/>
              </w:rPr>
            </w:rPrChange>
          </w:rPr>
          <w:t xml:space="preserve">כאן שגם בשלב זה, כשנציב שרות המדינה, שחתם על חוזה ההעסקה בשם הממשלה והמוסמך היחיד ע"פ החוזה להפסיק את עבודת המערער, לא החליט להפסיק את העסקתו וכאשר גם </w:t>
        </w:r>
        <w:proofErr w:type="spellStart"/>
        <w:r w:rsidRPr="00A71E4E">
          <w:rPr>
            <w:rFonts w:ascii="David" w:hAnsi="David" w:cs="David"/>
            <w:b/>
            <w:bCs/>
            <w:rtl/>
            <w:rPrChange w:id="647" w:author="Shimon" w:date="2021-02-17T11:45:00Z">
              <w:rPr>
                <w:rFonts w:ascii="David" w:hAnsi="David" w:cs="David"/>
                <w:rtl/>
              </w:rPr>
            </w:rPrChange>
          </w:rPr>
          <w:t>מינהל</w:t>
        </w:r>
        <w:proofErr w:type="spellEnd"/>
        <w:r w:rsidRPr="00A71E4E">
          <w:rPr>
            <w:rFonts w:ascii="David" w:hAnsi="David" w:cs="David"/>
            <w:b/>
            <w:bCs/>
            <w:rtl/>
            <w:rPrChange w:id="648" w:author="Shimon" w:date="2021-02-17T11:45:00Z">
              <w:rPr>
                <w:rFonts w:ascii="David" w:hAnsi="David" w:cs="David"/>
                <w:rtl/>
              </w:rPr>
            </w:rPrChange>
          </w:rPr>
          <w:t xml:space="preserve"> </w:t>
        </w:r>
        <w:proofErr w:type="spellStart"/>
        <w:r w:rsidRPr="00A71E4E">
          <w:rPr>
            <w:rFonts w:ascii="David" w:hAnsi="David" w:cs="David"/>
            <w:b/>
            <w:bCs/>
            <w:rtl/>
            <w:rPrChange w:id="649" w:author="Shimon" w:date="2021-02-17T11:45:00Z">
              <w:rPr>
                <w:rFonts w:ascii="David" w:hAnsi="David" w:cs="David"/>
                <w:rtl/>
              </w:rPr>
            </w:rPrChange>
          </w:rPr>
          <w:t>הגימלאות</w:t>
        </w:r>
        <w:proofErr w:type="spellEnd"/>
        <w:r w:rsidRPr="00A71E4E">
          <w:rPr>
            <w:rFonts w:ascii="David" w:hAnsi="David" w:cs="David"/>
            <w:b/>
            <w:bCs/>
            <w:rtl/>
            <w:rPrChange w:id="650" w:author="Shimon" w:date="2021-02-17T11:45:00Z">
              <w:rPr>
                <w:rFonts w:ascii="David" w:hAnsi="David" w:cs="David"/>
                <w:rtl/>
              </w:rPr>
            </w:rPrChange>
          </w:rPr>
          <w:t xml:space="preserve"> לא מודע על הפסקת עבודתו, ברור שעוד לא היו בידי המערער מלוא "מכלול העובדות המהותיות המולידות את הזכות לסעד"</w:t>
        </w:r>
        <w:r>
          <w:rPr>
            <w:rFonts w:ascii="David" w:hAnsi="David" w:cs="David"/>
            <w:rtl/>
          </w:rPr>
          <w:t xml:space="preserve"> (פסק הדין של בית המשפט העליון </w:t>
        </w:r>
        <w:proofErr w:type="spellStart"/>
        <w:r>
          <w:rPr>
            <w:rFonts w:ascii="David" w:hAnsi="David" w:cs="David"/>
            <w:rtl/>
          </w:rPr>
          <w:t>בענין</w:t>
        </w:r>
        <w:proofErr w:type="spellEnd"/>
        <w:r>
          <w:rPr>
            <w:rFonts w:ascii="David" w:hAnsi="David" w:cs="David"/>
            <w:rtl/>
          </w:rPr>
          <w:t xml:space="preserve"> </w:t>
        </w:r>
        <w:proofErr w:type="spellStart"/>
        <w:r>
          <w:rPr>
            <w:rFonts w:ascii="David" w:hAnsi="David" w:cs="David"/>
            <w:rtl/>
          </w:rPr>
          <w:t>אפרידר</w:t>
        </w:r>
        <w:proofErr w:type="spellEnd"/>
        <w:r>
          <w:rPr>
            <w:rFonts w:ascii="David" w:hAnsi="David" w:cs="David"/>
            <w:rtl/>
          </w:rPr>
          <w:t xml:space="preserve"> כפי שצוטט </w:t>
        </w:r>
        <w:proofErr w:type="spellStart"/>
        <w:r>
          <w:rPr>
            <w:rFonts w:ascii="David" w:hAnsi="David" w:cs="David"/>
            <w:rtl/>
          </w:rPr>
          <w:t>בפיסקא</w:t>
        </w:r>
        <w:proofErr w:type="spellEnd"/>
        <w:r>
          <w:rPr>
            <w:rFonts w:ascii="David" w:hAnsi="David" w:cs="David"/>
            <w:rtl/>
          </w:rPr>
          <w:t xml:space="preserve"> 24 בפסק הדין של ביה</w:t>
        </w:r>
        <w:r w:rsidR="00A71E4E">
          <w:rPr>
            <w:rFonts w:ascii="David" w:hAnsi="David" w:cs="David"/>
            <w:rtl/>
          </w:rPr>
          <w:t xml:space="preserve">"ד קמא "לצורך (הגדרת) </w:t>
        </w:r>
        <w:proofErr w:type="spellStart"/>
        <w:r w:rsidR="00A71E4E">
          <w:rPr>
            <w:rFonts w:ascii="David" w:hAnsi="David" w:cs="David"/>
            <w:rtl/>
          </w:rPr>
          <w:t>התישנות</w:t>
        </w:r>
        <w:proofErr w:type="spellEnd"/>
        <w:r w:rsidR="00A71E4E">
          <w:rPr>
            <w:rFonts w:ascii="David" w:hAnsi="David" w:cs="David"/>
            <w:rtl/>
          </w:rPr>
          <w:t>")</w:t>
        </w:r>
      </w:ins>
      <w:ins w:id="651" w:author="Shimon" w:date="2021-02-17T11:45:00Z">
        <w:r w:rsidR="00A71E4E">
          <w:rPr>
            <w:rFonts w:ascii="David" w:hAnsi="David" w:cs="David" w:hint="cs"/>
            <w:rtl/>
          </w:rPr>
          <w:t xml:space="preserve"> </w:t>
        </w:r>
      </w:ins>
      <w:ins w:id="652" w:author="Shimon" w:date="2021-02-16T14:12:00Z">
        <w:r>
          <w:rPr>
            <w:rFonts w:ascii="David" w:hAnsi="David" w:cs="David"/>
            <w:rtl/>
          </w:rPr>
          <w:t>לתביעה נגד המעסיק: קרי נציב שרות המדינה.</w:t>
        </w:r>
      </w:ins>
    </w:p>
    <w:p w:rsidR="003B279F" w:rsidRDefault="003B279F" w:rsidP="00AB57A4">
      <w:pPr>
        <w:spacing w:line="360" w:lineRule="auto"/>
        <w:ind w:left="226"/>
        <w:rPr>
          <w:ins w:id="653" w:author="Shimon" w:date="2021-02-16T14:12:00Z"/>
          <w:rFonts w:ascii="David" w:hAnsi="David" w:cs="David"/>
          <w:rtl/>
        </w:rPr>
      </w:pPr>
    </w:p>
    <w:p w:rsidR="00552C08" w:rsidRDefault="00552C08" w:rsidP="007F4E0F">
      <w:pPr>
        <w:spacing w:line="360" w:lineRule="auto"/>
        <w:ind w:left="1360" w:hanging="1276"/>
        <w:rPr>
          <w:ins w:id="654" w:author="Shimon" w:date="2021-02-16T14:50:00Z"/>
          <w:rFonts w:ascii="David" w:hAnsi="David" w:cs="David"/>
          <w:rtl/>
        </w:rPr>
        <w:pPrChange w:id="655" w:author="Shimon" w:date="2021-02-17T11:46:00Z">
          <w:pPr>
            <w:spacing w:line="360" w:lineRule="auto"/>
            <w:ind w:left="1360" w:hanging="1276"/>
          </w:pPr>
        </w:pPrChange>
      </w:pPr>
      <w:ins w:id="656" w:author="Shimon" w:date="2021-02-16T14:12:00Z">
        <w:r>
          <w:rPr>
            <w:rFonts w:ascii="David" w:hAnsi="David" w:cs="David"/>
            <w:b/>
            <w:bCs/>
            <w:u w:val="single"/>
            <w:rtl/>
          </w:rPr>
          <w:lastRenderedPageBreak/>
          <w:t xml:space="preserve">31.10.2012 </w:t>
        </w:r>
      </w:ins>
      <w:del w:id="657" w:author="Shimon" w:date="2021-02-17T11:45:00Z">
        <w:r w:rsidR="00BB2AB4" w:rsidDel="00A71E4E">
          <w:rPr>
            <w:rFonts w:ascii="David" w:hAnsi="David" w:cs="David"/>
            <w:rtl/>
          </w:rPr>
          <w:delText>–</w:delText>
        </w:r>
        <w:r w:rsidR="00BB2AB4" w:rsidDel="00A71E4E">
          <w:rPr>
            <w:rFonts w:ascii="David" w:hAnsi="David" w:cs="David" w:hint="cs"/>
            <w:rtl/>
          </w:rPr>
          <w:delText>רק</w:delText>
        </w:r>
      </w:del>
      <w:ins w:id="658" w:author="Shimon" w:date="2021-02-17T11:45:00Z">
        <w:r w:rsidR="00A71E4E">
          <w:rPr>
            <w:rFonts w:ascii="David" w:hAnsi="David" w:cs="David" w:hint="cs"/>
            <w:rtl/>
          </w:rPr>
          <w:t xml:space="preserve"> </w:t>
        </w:r>
      </w:ins>
      <w:r w:rsidR="00BB2AB4">
        <w:rPr>
          <w:rFonts w:ascii="David" w:hAnsi="David" w:cs="David" w:hint="cs"/>
          <w:rtl/>
        </w:rPr>
        <w:t xml:space="preserve"> </w:t>
      </w:r>
      <w:ins w:id="659" w:author="Shimon" w:date="2021-02-16T14:12:00Z">
        <w:r>
          <w:rPr>
            <w:rFonts w:ascii="David" w:hAnsi="David" w:cs="David"/>
            <w:rtl/>
          </w:rPr>
          <w:t xml:space="preserve"> </w:t>
        </w:r>
        <w:r>
          <w:rPr>
            <w:rFonts w:ascii="David" w:hAnsi="David" w:cs="David"/>
            <w:b/>
            <w:bCs/>
            <w:rtl/>
          </w:rPr>
          <w:t>מחוסר ברירה</w:t>
        </w:r>
        <w:r>
          <w:rPr>
            <w:rFonts w:ascii="David" w:hAnsi="David" w:cs="David"/>
            <w:rtl/>
          </w:rPr>
          <w:t xml:space="preserve"> ומתוך מצוקה </w:t>
        </w:r>
        <w:proofErr w:type="spellStart"/>
        <w:r>
          <w:rPr>
            <w:rFonts w:ascii="David" w:hAnsi="David" w:cs="David"/>
            <w:rtl/>
          </w:rPr>
          <w:t>אמיתית</w:t>
        </w:r>
        <w:proofErr w:type="spellEnd"/>
        <w:r>
          <w:rPr>
            <w:rFonts w:ascii="David" w:hAnsi="David" w:cs="David"/>
            <w:rtl/>
          </w:rPr>
          <w:t xml:space="preserve"> של חוסר הכנסה, </w:t>
        </w:r>
      </w:ins>
      <w:ins w:id="660" w:author="Shimon" w:date="2021-02-17T11:45:00Z">
        <w:r w:rsidR="00A71E4E">
          <w:rPr>
            <w:rFonts w:ascii="David" w:hAnsi="David" w:cs="David" w:hint="cs"/>
            <w:rtl/>
          </w:rPr>
          <w:t xml:space="preserve">נענה המערער </w:t>
        </w:r>
        <w:r w:rsidR="00A71E4E">
          <w:rPr>
            <w:rFonts w:ascii="David" w:hAnsi="David" w:cs="David"/>
            <w:rtl/>
          </w:rPr>
          <w:t xml:space="preserve">להצעת </w:t>
        </w:r>
        <w:proofErr w:type="spellStart"/>
        <w:r w:rsidR="00A71E4E">
          <w:rPr>
            <w:rFonts w:ascii="David" w:hAnsi="David" w:cs="David"/>
            <w:rtl/>
          </w:rPr>
          <w:t>מינהל</w:t>
        </w:r>
        <w:proofErr w:type="spellEnd"/>
        <w:r w:rsidR="00A71E4E">
          <w:rPr>
            <w:rFonts w:ascii="David" w:hAnsi="David" w:cs="David"/>
            <w:rtl/>
          </w:rPr>
          <w:t xml:space="preserve"> </w:t>
        </w:r>
        <w:proofErr w:type="spellStart"/>
        <w:r w:rsidR="00A71E4E">
          <w:rPr>
            <w:rFonts w:ascii="David" w:hAnsi="David" w:cs="David"/>
            <w:rtl/>
          </w:rPr>
          <w:t>הגימלאות</w:t>
        </w:r>
        <w:proofErr w:type="spellEnd"/>
        <w:r w:rsidR="00A71E4E">
          <w:rPr>
            <w:rFonts w:ascii="David" w:hAnsi="David" w:cs="David"/>
            <w:rtl/>
          </w:rPr>
          <w:t xml:space="preserve"> </w:t>
        </w:r>
      </w:ins>
      <w:ins w:id="661" w:author="Shimon" w:date="2021-02-17T11:46:00Z">
        <w:r w:rsidR="00A71E4E">
          <w:rPr>
            <w:rFonts w:ascii="David" w:hAnsi="David" w:cs="David" w:hint="cs"/>
            <w:rtl/>
          </w:rPr>
          <w:t>ו</w:t>
        </w:r>
      </w:ins>
      <w:ins w:id="662" w:author="Shimon" w:date="2021-02-16T14:12:00Z">
        <w:r>
          <w:rPr>
            <w:rFonts w:ascii="David" w:hAnsi="David" w:cs="David"/>
            <w:rtl/>
          </w:rPr>
          <w:t xml:space="preserve">מילא </w:t>
        </w:r>
      </w:ins>
      <w:ins w:id="663" w:author="Shimon" w:date="2021-02-17T11:46:00Z">
        <w:r w:rsidR="00A71E4E">
          <w:rPr>
            <w:rFonts w:ascii="David" w:hAnsi="David" w:cs="David" w:hint="cs"/>
            <w:rtl/>
          </w:rPr>
          <w:t xml:space="preserve"> </w:t>
        </w:r>
      </w:ins>
      <w:ins w:id="664" w:author="Shimon" w:date="2021-02-16T14:12:00Z">
        <w:r>
          <w:rPr>
            <w:rFonts w:ascii="David" w:hAnsi="David" w:cs="David"/>
            <w:rtl/>
          </w:rPr>
          <w:t xml:space="preserve">טופס תביעה </w:t>
        </w:r>
        <w:proofErr w:type="spellStart"/>
        <w:r>
          <w:rPr>
            <w:rFonts w:ascii="David" w:hAnsi="David" w:cs="David"/>
            <w:rtl/>
          </w:rPr>
          <w:t>לגימלא</w:t>
        </w:r>
        <w:proofErr w:type="spellEnd"/>
        <w:r>
          <w:rPr>
            <w:rFonts w:ascii="David" w:hAnsi="David" w:cs="David"/>
            <w:rtl/>
          </w:rPr>
          <w:t xml:space="preserve">, </w:t>
        </w:r>
        <w:r>
          <w:rPr>
            <w:rFonts w:ascii="David" w:hAnsi="David" w:cs="David"/>
            <w:b/>
            <w:bCs/>
            <w:rtl/>
          </w:rPr>
          <w:t>תוך שהוא רושם לצד</w:t>
        </w:r>
        <w:r>
          <w:rPr>
            <w:rFonts w:ascii="David" w:hAnsi="David" w:cs="David"/>
            <w:rtl/>
          </w:rPr>
          <w:t xml:space="preserve"> </w:t>
        </w:r>
        <w:r>
          <w:rPr>
            <w:rFonts w:ascii="David" w:hAnsi="David" w:cs="David"/>
            <w:b/>
            <w:bCs/>
            <w:rtl/>
          </w:rPr>
          <w:t>חתימתו</w:t>
        </w:r>
        <w:r>
          <w:rPr>
            <w:rFonts w:ascii="David" w:hAnsi="David" w:cs="David"/>
            <w:rtl/>
          </w:rPr>
          <w:t xml:space="preserve">: </w:t>
        </w:r>
        <w:r>
          <w:rPr>
            <w:rFonts w:ascii="David" w:hAnsi="David" w:cs="David"/>
            <w:b/>
            <w:bCs/>
            <w:rtl/>
          </w:rPr>
          <w:t>"תחת לחץ" "תחת מחאה".</w:t>
        </w:r>
        <w:r>
          <w:rPr>
            <w:rFonts w:ascii="David" w:hAnsi="David" w:cs="David"/>
            <w:rtl/>
          </w:rPr>
          <w:t xml:space="preserve"> </w:t>
        </w:r>
        <w:r w:rsidRPr="00A71E4E">
          <w:rPr>
            <w:rFonts w:ascii="David" w:hAnsi="David" w:cs="David"/>
            <w:highlight w:val="yellow"/>
            <w:rtl/>
            <w:rPrChange w:id="665" w:author="Shimon" w:date="2021-02-17T11:46:00Z">
              <w:rPr>
                <w:rFonts w:ascii="David" w:hAnsi="David" w:cs="David"/>
                <w:rtl/>
              </w:rPr>
            </w:rPrChange>
          </w:rPr>
          <w:t>(</w:t>
        </w:r>
      </w:ins>
      <w:r w:rsidR="007F4E0F">
        <w:rPr>
          <w:rFonts w:ascii="David" w:hAnsi="David" w:cs="David" w:hint="cs"/>
          <w:highlight w:val="yellow"/>
          <w:rtl/>
        </w:rPr>
        <w:t>מצ"ב כ</w:t>
      </w:r>
      <w:ins w:id="666" w:author="Shimon" w:date="2021-02-16T14:12:00Z">
        <w:r w:rsidRPr="00A71E4E">
          <w:rPr>
            <w:rFonts w:ascii="David" w:hAnsi="David" w:cs="David"/>
            <w:highlight w:val="yellow"/>
            <w:rtl/>
            <w:rPrChange w:id="667" w:author="Shimon" w:date="2021-02-17T11:46:00Z">
              <w:rPr>
                <w:rFonts w:ascii="David" w:hAnsi="David" w:cs="David"/>
                <w:rtl/>
              </w:rPr>
            </w:rPrChange>
          </w:rPr>
          <w:t>נספח</w:t>
        </w:r>
      </w:ins>
      <w:ins w:id="668" w:author="Shimon" w:date="2021-02-17T11:46:00Z">
        <w:r w:rsidR="00A71E4E">
          <w:rPr>
            <w:rFonts w:ascii="David" w:hAnsi="David" w:cs="David" w:hint="cs"/>
            <w:highlight w:val="yellow"/>
            <w:rtl/>
          </w:rPr>
          <w:t xml:space="preserve"> </w:t>
        </w:r>
      </w:ins>
      <w:r w:rsidR="007F4E0F">
        <w:rPr>
          <w:rFonts w:ascii="David" w:hAnsi="David" w:cs="David" w:hint="cs"/>
          <w:highlight w:val="yellow"/>
          <w:rtl/>
        </w:rPr>
        <w:t>4 לתשובה זו</w:t>
      </w:r>
      <w:ins w:id="669" w:author="Shimon" w:date="2021-02-17T11:46:00Z">
        <w:r w:rsidR="00A71E4E">
          <w:rPr>
            <w:rFonts w:ascii="David" w:hAnsi="David" w:cs="David" w:hint="cs"/>
            <w:highlight w:val="yellow"/>
            <w:rtl/>
          </w:rPr>
          <w:t xml:space="preserve"> </w:t>
        </w:r>
      </w:ins>
      <w:ins w:id="670" w:author="Shimon" w:date="2021-02-16T14:12:00Z">
        <w:r w:rsidRPr="00A71E4E">
          <w:rPr>
            <w:rFonts w:ascii="David" w:hAnsi="David" w:cs="David"/>
            <w:highlight w:val="yellow"/>
            <w:rtl/>
            <w:rPrChange w:id="671" w:author="Shimon" w:date="2021-02-17T11:46:00Z">
              <w:rPr>
                <w:rFonts w:ascii="David" w:hAnsi="David" w:cs="David"/>
                <w:rtl/>
              </w:rPr>
            </w:rPrChange>
          </w:rPr>
          <w:t>)</w:t>
        </w:r>
        <w:r>
          <w:rPr>
            <w:rFonts w:ascii="David" w:hAnsi="David" w:cs="David"/>
            <w:rtl/>
          </w:rPr>
          <w:t>.</w:t>
        </w:r>
      </w:ins>
    </w:p>
    <w:p w:rsidR="003B279F" w:rsidRDefault="003B279F" w:rsidP="00AB57A4">
      <w:pPr>
        <w:spacing w:line="360" w:lineRule="auto"/>
        <w:ind w:left="1360" w:hanging="1276"/>
        <w:rPr>
          <w:ins w:id="672" w:author="Shimon" w:date="2021-02-16T14:12:00Z"/>
          <w:rFonts w:ascii="David" w:hAnsi="David" w:cs="David"/>
          <w:rtl/>
        </w:rPr>
      </w:pPr>
    </w:p>
    <w:p w:rsidR="00552C08" w:rsidRDefault="00A71E4E" w:rsidP="00437D1B">
      <w:pPr>
        <w:spacing w:line="360" w:lineRule="auto"/>
        <w:ind w:left="264" w:hanging="104"/>
        <w:rPr>
          <w:ins w:id="673" w:author="Shimon" w:date="2021-02-16T14:50:00Z"/>
          <w:rFonts w:ascii="David" w:hAnsi="David" w:cs="David"/>
          <w:rtl/>
        </w:rPr>
        <w:pPrChange w:id="674" w:author="Shimon" w:date="2021-02-17T11:50:00Z">
          <w:pPr>
            <w:spacing w:line="360" w:lineRule="auto"/>
            <w:ind w:left="226" w:hanging="284"/>
          </w:pPr>
        </w:pPrChange>
      </w:pPr>
      <w:ins w:id="675" w:author="Shimon" w:date="2021-02-17T11:47:00Z">
        <w:r>
          <w:rPr>
            <w:rFonts w:ascii="David" w:hAnsi="David" w:cs="David" w:hint="cs"/>
            <w:rtl/>
          </w:rPr>
          <w:t xml:space="preserve"> </w:t>
        </w:r>
      </w:ins>
      <w:ins w:id="676" w:author="Shimon" w:date="2021-02-16T14:12:00Z">
        <w:r w:rsidR="00552C08">
          <w:rPr>
            <w:rFonts w:ascii="David" w:hAnsi="David" w:cs="David"/>
            <w:rtl/>
          </w:rPr>
          <w:t xml:space="preserve"> חודש </w:t>
        </w:r>
      </w:ins>
      <w:ins w:id="677" w:author="Shimon" w:date="2021-02-17T11:46:00Z">
        <w:r>
          <w:rPr>
            <w:rFonts w:ascii="David" w:hAnsi="David" w:cs="David" w:hint="cs"/>
            <w:rtl/>
          </w:rPr>
          <w:t>נוסף</w:t>
        </w:r>
      </w:ins>
      <w:ins w:id="678" w:author="Shimon" w:date="2021-02-17T11:47:00Z">
        <w:r>
          <w:rPr>
            <w:rFonts w:ascii="David" w:hAnsi="David" w:cs="David" w:hint="cs"/>
            <w:rtl/>
          </w:rPr>
          <w:t xml:space="preserve"> (כל נובמבר 2012</w:t>
        </w:r>
      </w:ins>
      <w:ins w:id="679" w:author="Shimon" w:date="2021-02-17T11:48:00Z">
        <w:r>
          <w:rPr>
            <w:rFonts w:ascii="David" w:hAnsi="David" w:cs="David" w:hint="cs"/>
            <w:rtl/>
          </w:rPr>
          <w:t>)</w:t>
        </w:r>
      </w:ins>
      <w:ins w:id="680" w:author="Shimon" w:date="2021-02-17T11:46:00Z">
        <w:r>
          <w:rPr>
            <w:rFonts w:ascii="David" w:hAnsi="David" w:cs="David" w:hint="cs"/>
            <w:rtl/>
          </w:rPr>
          <w:t xml:space="preserve"> </w:t>
        </w:r>
      </w:ins>
      <w:ins w:id="681" w:author="Shimon" w:date="2021-02-17T11:49:00Z">
        <w:r w:rsidR="00437D1B">
          <w:rPr>
            <w:rFonts w:ascii="David" w:hAnsi="David" w:cs="David"/>
            <w:rtl/>
          </w:rPr>
          <w:t xml:space="preserve">חלף </w:t>
        </w:r>
      </w:ins>
      <w:ins w:id="682" w:author="Shimon" w:date="2021-02-16T14:12:00Z">
        <w:r w:rsidR="00552C08">
          <w:rPr>
            <w:rFonts w:ascii="David" w:hAnsi="David" w:cs="David"/>
            <w:rtl/>
          </w:rPr>
          <w:t>ועדיין לא קרה דבר</w:t>
        </w:r>
      </w:ins>
      <w:ins w:id="683" w:author="Shimon" w:date="2021-02-17T11:49:00Z">
        <w:r w:rsidR="00437D1B">
          <w:rPr>
            <w:rFonts w:ascii="David" w:hAnsi="David" w:cs="David" w:hint="cs"/>
            <w:rtl/>
          </w:rPr>
          <w:t xml:space="preserve">. </w:t>
        </w:r>
      </w:ins>
      <w:ins w:id="684" w:author="Shimon" w:date="2021-02-16T14:12:00Z">
        <w:r w:rsidR="00437D1B">
          <w:rPr>
            <w:rFonts w:ascii="David" w:hAnsi="David" w:cs="David"/>
            <w:rtl/>
          </w:rPr>
          <w:t xml:space="preserve">המערער לא קיבל משכורת ולא </w:t>
        </w:r>
        <w:proofErr w:type="spellStart"/>
        <w:r w:rsidR="00437D1B">
          <w:rPr>
            <w:rFonts w:ascii="David" w:hAnsi="David" w:cs="David"/>
            <w:rtl/>
          </w:rPr>
          <w:t>גימלא</w:t>
        </w:r>
      </w:ins>
      <w:proofErr w:type="spellEnd"/>
      <w:ins w:id="685" w:author="Shimon" w:date="2021-02-17T11:49:00Z">
        <w:r w:rsidR="00437D1B">
          <w:rPr>
            <w:rFonts w:ascii="David" w:hAnsi="David" w:cs="David" w:hint="cs"/>
            <w:rtl/>
          </w:rPr>
          <w:t xml:space="preserve">. </w:t>
        </w:r>
      </w:ins>
      <w:proofErr w:type="spellStart"/>
      <w:ins w:id="686" w:author="Shimon" w:date="2021-02-16T14:12:00Z">
        <w:r w:rsidR="00552C08">
          <w:rPr>
            <w:rFonts w:ascii="David" w:hAnsi="David" w:cs="David"/>
            <w:rtl/>
          </w:rPr>
          <w:t>ביאושו</w:t>
        </w:r>
        <w:proofErr w:type="spellEnd"/>
        <w:r w:rsidR="00552C08">
          <w:rPr>
            <w:rFonts w:ascii="David" w:hAnsi="David" w:cs="David"/>
            <w:rtl/>
          </w:rPr>
          <w:t xml:space="preserve">, לאחר 4 חודשים ללא הכנסה כלשהי, </w:t>
        </w:r>
        <w:proofErr w:type="spellStart"/>
        <w:r w:rsidR="00552C08">
          <w:rPr>
            <w:rFonts w:ascii="David" w:hAnsi="David" w:cs="David"/>
            <w:rtl/>
          </w:rPr>
          <w:t>ובנסיון</w:t>
        </w:r>
        <w:proofErr w:type="spellEnd"/>
        <w:r w:rsidR="00552C08">
          <w:rPr>
            <w:rFonts w:ascii="David" w:hAnsi="David" w:cs="David"/>
            <w:rtl/>
          </w:rPr>
          <w:t xml:space="preserve"> להבין למה גם </w:t>
        </w:r>
      </w:ins>
      <w:proofErr w:type="spellStart"/>
      <w:ins w:id="687" w:author="Shimon" w:date="2021-02-17T11:49:00Z">
        <w:r w:rsidR="00437D1B">
          <w:rPr>
            <w:rFonts w:ascii="David" w:hAnsi="David" w:cs="David" w:hint="cs"/>
            <w:rtl/>
          </w:rPr>
          <w:t>גימלא</w:t>
        </w:r>
        <w:proofErr w:type="spellEnd"/>
        <w:r w:rsidR="00437D1B">
          <w:rPr>
            <w:rFonts w:ascii="David" w:hAnsi="David" w:cs="David" w:hint="cs"/>
            <w:rtl/>
          </w:rPr>
          <w:t xml:space="preserve"> </w:t>
        </w:r>
      </w:ins>
      <w:ins w:id="688" w:author="Shimon" w:date="2021-02-16T14:12:00Z">
        <w:r w:rsidR="00437D1B">
          <w:rPr>
            <w:rFonts w:ascii="David" w:hAnsi="David" w:cs="David"/>
            <w:rtl/>
          </w:rPr>
          <w:t>אינו מקבל</w:t>
        </w:r>
      </w:ins>
      <w:ins w:id="689" w:author="Shimon" w:date="2021-02-17T11:50:00Z">
        <w:r w:rsidR="00437D1B">
          <w:rPr>
            <w:rFonts w:ascii="David" w:hAnsi="David" w:cs="David" w:hint="cs"/>
            <w:rtl/>
          </w:rPr>
          <w:t xml:space="preserve">, </w:t>
        </w:r>
      </w:ins>
      <w:ins w:id="690" w:author="Shimon" w:date="2021-02-16T14:12:00Z">
        <w:r w:rsidR="00552C08">
          <w:rPr>
            <w:rFonts w:ascii="David" w:hAnsi="David" w:cs="David"/>
            <w:rtl/>
          </w:rPr>
          <w:t xml:space="preserve"> פנה המערער שוב </w:t>
        </w:r>
        <w:proofErr w:type="spellStart"/>
        <w:r w:rsidR="00552C08">
          <w:rPr>
            <w:rFonts w:ascii="David" w:hAnsi="David" w:cs="David"/>
            <w:rtl/>
          </w:rPr>
          <w:t>למינהלת</w:t>
        </w:r>
        <w:proofErr w:type="spellEnd"/>
        <w:r w:rsidR="00552C08">
          <w:rPr>
            <w:rFonts w:ascii="David" w:hAnsi="David" w:cs="David"/>
            <w:rtl/>
          </w:rPr>
          <w:t xml:space="preserve"> </w:t>
        </w:r>
        <w:proofErr w:type="spellStart"/>
        <w:r w:rsidR="00552C08">
          <w:rPr>
            <w:rFonts w:ascii="David" w:hAnsi="David" w:cs="David"/>
            <w:rtl/>
          </w:rPr>
          <w:t>הגימלאות</w:t>
        </w:r>
        <w:proofErr w:type="spellEnd"/>
        <w:r w:rsidR="00552C08">
          <w:rPr>
            <w:rFonts w:ascii="David" w:hAnsi="David" w:cs="David"/>
            <w:rtl/>
          </w:rPr>
          <w:t xml:space="preserve"> אך שם נאמר לו שוב </w:t>
        </w:r>
        <w:r w:rsidR="00552C08">
          <w:rPr>
            <w:rFonts w:ascii="David" w:hAnsi="David" w:cs="David"/>
            <w:b/>
            <w:bCs/>
            <w:u w:val="single"/>
            <w:rtl/>
          </w:rPr>
          <w:t xml:space="preserve">שהם לא קיבלו כל מידע או פניה על פרישת התובע או על צורך לאשר לו </w:t>
        </w:r>
        <w:proofErr w:type="spellStart"/>
        <w:r w:rsidR="00552C08">
          <w:rPr>
            <w:rFonts w:ascii="David" w:hAnsi="David" w:cs="David"/>
            <w:b/>
            <w:bCs/>
            <w:u w:val="single"/>
            <w:rtl/>
          </w:rPr>
          <w:t>גימלא</w:t>
        </w:r>
        <w:proofErr w:type="spellEnd"/>
        <w:r w:rsidR="00552C08">
          <w:rPr>
            <w:rFonts w:ascii="David" w:hAnsi="David" w:cs="David"/>
            <w:b/>
            <w:bCs/>
            <w:rtl/>
          </w:rPr>
          <w:t>.</w:t>
        </w:r>
        <w:r w:rsidR="00552C08">
          <w:rPr>
            <w:rFonts w:ascii="David" w:hAnsi="David" w:cs="David"/>
            <w:rtl/>
          </w:rPr>
          <w:t xml:space="preserve">  הבטיחו לבדוק.</w:t>
        </w:r>
      </w:ins>
    </w:p>
    <w:p w:rsidR="003B279F" w:rsidRDefault="003B279F" w:rsidP="00AB57A4">
      <w:pPr>
        <w:spacing w:line="360" w:lineRule="auto"/>
        <w:ind w:left="226" w:hanging="284"/>
        <w:rPr>
          <w:ins w:id="691" w:author="Shimon" w:date="2021-02-16T14:12:00Z"/>
          <w:rFonts w:ascii="David" w:hAnsi="David" w:cs="David"/>
          <w:rtl/>
        </w:rPr>
      </w:pPr>
    </w:p>
    <w:p w:rsidR="00C657AF" w:rsidRDefault="003B279F" w:rsidP="00C657AF">
      <w:pPr>
        <w:spacing w:line="360" w:lineRule="auto"/>
        <w:ind w:left="1218" w:hanging="1134"/>
        <w:rPr>
          <w:ins w:id="692" w:author="Shimon" w:date="2021-02-17T12:11:00Z"/>
          <w:rFonts w:ascii="David" w:hAnsi="David" w:cs="David"/>
          <w:rtl/>
        </w:rPr>
        <w:pPrChange w:id="693" w:author="Shimon" w:date="2021-02-17T12:11:00Z">
          <w:pPr>
            <w:ind w:left="1218" w:hanging="1134"/>
          </w:pPr>
        </w:pPrChange>
      </w:pPr>
      <w:ins w:id="694" w:author="Shimon" w:date="2021-02-16T14:50:00Z">
        <w:r>
          <w:rPr>
            <w:rFonts w:ascii="David" w:hAnsi="David" w:cs="David" w:hint="cs"/>
            <w:b/>
            <w:bCs/>
            <w:u w:val="single"/>
            <w:rtl/>
          </w:rPr>
          <w:t>רק ביום 16.</w:t>
        </w:r>
      </w:ins>
      <w:ins w:id="695" w:author="Shimon" w:date="2021-02-16T14:51:00Z">
        <w:r>
          <w:rPr>
            <w:rFonts w:ascii="David" w:hAnsi="David" w:cs="David" w:hint="cs"/>
            <w:b/>
            <w:bCs/>
            <w:u w:val="single"/>
            <w:rtl/>
          </w:rPr>
          <w:t>12.2012</w:t>
        </w:r>
      </w:ins>
      <w:ins w:id="696" w:author="Shimon" w:date="2021-02-16T14:12:00Z">
        <w:r w:rsidR="00552C08">
          <w:rPr>
            <w:rFonts w:ascii="David" w:hAnsi="David" w:cs="David"/>
            <w:u w:val="single"/>
            <w:rtl/>
          </w:rPr>
          <w:t xml:space="preserve"> </w:t>
        </w:r>
      </w:ins>
      <w:ins w:id="697" w:author="Shimon" w:date="2021-02-16T14:51:00Z">
        <w:r>
          <w:rPr>
            <w:rFonts w:ascii="David" w:hAnsi="David" w:cs="David"/>
            <w:rtl/>
          </w:rPr>
          <w:t>–</w:t>
        </w:r>
      </w:ins>
      <w:ins w:id="698" w:author="Shimon" w:date="2021-02-16T14:12:00Z">
        <w:r w:rsidR="00552C08">
          <w:rPr>
            <w:rFonts w:ascii="David" w:hAnsi="David" w:cs="David"/>
            <w:rtl/>
          </w:rPr>
          <w:t xml:space="preserve"> </w:t>
        </w:r>
      </w:ins>
      <w:ins w:id="699" w:author="Shimon" w:date="2021-02-16T14:51:00Z">
        <w:r>
          <w:rPr>
            <w:rFonts w:ascii="David" w:hAnsi="David" w:cs="David" w:hint="cs"/>
            <w:rtl/>
          </w:rPr>
          <w:t xml:space="preserve">קיבל </w:t>
        </w:r>
      </w:ins>
      <w:ins w:id="700" w:author="Shimon" w:date="2021-02-16T14:12:00Z">
        <w:r w:rsidR="00552C08">
          <w:rPr>
            <w:rFonts w:ascii="David" w:hAnsi="David" w:cs="David"/>
            <w:rtl/>
          </w:rPr>
          <w:t xml:space="preserve">המערער מנציבות שרות המדינה מכתב, הנושא תאריך 15.8.2012(!) -על אף שנחתם ע"י סגן נציב שרות המדינה רק ב-21 בנובמבר 2012 (3 חודשים! מאוחר יותר),  ובמועד לא ידוע לאחר מכן גם ע"י סמנכ"לית משרד האוצר-  המבשר לתובע –לראשונה- על </w:t>
        </w:r>
        <w:r w:rsidR="00552C08">
          <w:rPr>
            <w:rFonts w:ascii="David" w:hAnsi="David" w:cs="David"/>
            <w:b/>
            <w:bCs/>
            <w:rtl/>
          </w:rPr>
          <w:t xml:space="preserve">החלטת נציב שרות המדינה להפרישו </w:t>
        </w:r>
        <w:proofErr w:type="spellStart"/>
        <w:r w:rsidR="00552C08">
          <w:rPr>
            <w:rFonts w:ascii="David" w:hAnsi="David" w:cs="David"/>
            <w:b/>
            <w:bCs/>
            <w:rtl/>
          </w:rPr>
          <w:t>לגימלאות</w:t>
        </w:r>
        <w:proofErr w:type="spellEnd"/>
        <w:r w:rsidR="00552C08">
          <w:rPr>
            <w:rFonts w:ascii="David" w:hAnsi="David" w:cs="David"/>
            <w:b/>
            <w:bCs/>
            <w:rtl/>
          </w:rPr>
          <w:t xml:space="preserve"> ועל זכאותו </w:t>
        </w:r>
        <w:proofErr w:type="spellStart"/>
        <w:r w:rsidR="00552C08">
          <w:rPr>
            <w:rFonts w:ascii="David" w:hAnsi="David" w:cs="David"/>
            <w:b/>
            <w:bCs/>
            <w:rtl/>
          </w:rPr>
          <w:t>לגימלא</w:t>
        </w:r>
        <w:proofErr w:type="spellEnd"/>
        <w:r w:rsidR="00552C08">
          <w:rPr>
            <w:rFonts w:ascii="David" w:hAnsi="David" w:cs="David"/>
            <w:rtl/>
          </w:rPr>
          <w:t xml:space="preserve"> רטרואקטיבית(!) מ-31.7.2012. (נספחים 8א-ב לכתב התביעה).</w:t>
        </w:r>
      </w:ins>
    </w:p>
    <w:p w:rsidR="009162C9" w:rsidRDefault="00C657AF" w:rsidP="009162C9">
      <w:pPr>
        <w:spacing w:line="360" w:lineRule="auto"/>
        <w:ind w:left="1218" w:hanging="1134"/>
        <w:rPr>
          <w:ins w:id="701" w:author="Shimon" w:date="2021-02-17T12:26:00Z"/>
          <w:rFonts w:ascii="David" w:hAnsi="David" w:cs="David"/>
          <w:rtl/>
        </w:rPr>
        <w:pPrChange w:id="702" w:author="Shimon" w:date="2021-02-17T12:26:00Z">
          <w:pPr>
            <w:ind w:left="1218" w:hanging="1134"/>
          </w:pPr>
        </w:pPrChange>
      </w:pPr>
      <w:ins w:id="703" w:author="Shimon" w:date="2021-02-17T12:11:00Z">
        <w:r>
          <w:rPr>
            <w:rFonts w:ascii="David" w:hAnsi="David" w:cs="David" w:hint="cs"/>
            <w:b/>
            <w:bCs/>
            <w:u w:val="single"/>
            <w:rtl/>
          </w:rPr>
          <w:t xml:space="preserve">על רקע זה </w:t>
        </w:r>
      </w:ins>
      <w:ins w:id="704" w:author="Shimon" w:date="2021-02-17T12:13:00Z">
        <w:r>
          <w:rPr>
            <w:rFonts w:ascii="David" w:hAnsi="David" w:cs="David" w:hint="cs"/>
            <w:b/>
            <w:bCs/>
            <w:u w:val="single"/>
            <w:rtl/>
          </w:rPr>
          <w:t xml:space="preserve">ובנוסף לאמור בטיעוני </w:t>
        </w:r>
        <w:proofErr w:type="spellStart"/>
        <w:r>
          <w:rPr>
            <w:rFonts w:ascii="David" w:hAnsi="David" w:cs="David" w:hint="cs"/>
            <w:b/>
            <w:bCs/>
            <w:u w:val="single"/>
            <w:rtl/>
          </w:rPr>
          <w:t>העירעור</w:t>
        </w:r>
        <w:proofErr w:type="spellEnd"/>
        <w:r>
          <w:rPr>
            <w:rFonts w:ascii="David" w:hAnsi="David" w:cs="David" w:hint="cs"/>
            <w:b/>
            <w:bCs/>
            <w:u w:val="single"/>
            <w:rtl/>
          </w:rPr>
          <w:t xml:space="preserve">, </w:t>
        </w:r>
      </w:ins>
      <w:ins w:id="705" w:author="Shimon" w:date="2021-02-17T12:11:00Z">
        <w:r>
          <w:rPr>
            <w:rFonts w:ascii="David" w:hAnsi="David" w:cs="David" w:hint="cs"/>
            <w:b/>
            <w:bCs/>
            <w:u w:val="single"/>
            <w:rtl/>
          </w:rPr>
          <w:t>אנו חוזרים על טענ</w:t>
        </w:r>
      </w:ins>
      <w:ins w:id="706" w:author="Shimon" w:date="2021-02-17T12:13:00Z">
        <w:r>
          <w:rPr>
            <w:rFonts w:ascii="David" w:hAnsi="David" w:cs="David" w:hint="cs"/>
            <w:b/>
            <w:bCs/>
            <w:u w:val="single"/>
            <w:rtl/>
          </w:rPr>
          <w:t>ו</w:t>
        </w:r>
      </w:ins>
      <w:ins w:id="707" w:author="Shimon" w:date="2021-02-17T12:11:00Z">
        <w:r>
          <w:rPr>
            <w:rFonts w:ascii="David" w:hAnsi="David" w:cs="David" w:hint="cs"/>
            <w:b/>
            <w:bCs/>
            <w:u w:val="single"/>
            <w:rtl/>
          </w:rPr>
          <w:t xml:space="preserve">תינו שגם </w:t>
        </w:r>
      </w:ins>
      <w:ins w:id="708" w:author="Shimon" w:date="2021-02-17T12:27:00Z">
        <w:r w:rsidR="009162C9">
          <w:rPr>
            <w:rFonts w:ascii="David" w:hAnsi="David" w:cs="David" w:hint="cs"/>
            <w:b/>
            <w:bCs/>
            <w:u w:val="single"/>
            <w:rtl/>
          </w:rPr>
          <w:t xml:space="preserve">על </w:t>
        </w:r>
      </w:ins>
      <w:ins w:id="709" w:author="Shimon" w:date="2021-02-17T12:26:00Z">
        <w:r w:rsidR="009162C9">
          <w:rPr>
            <w:rFonts w:ascii="David" w:hAnsi="David" w:cs="David" w:hint="cs"/>
            <w:b/>
            <w:bCs/>
            <w:u w:val="single"/>
            <w:rtl/>
          </w:rPr>
          <w:t xml:space="preserve">מרכיב </w:t>
        </w:r>
      </w:ins>
      <w:ins w:id="710" w:author="Shimon" w:date="2021-02-17T12:13:00Z">
        <w:r>
          <w:rPr>
            <w:rFonts w:ascii="David" w:hAnsi="David" w:cs="David" w:hint="cs"/>
            <w:b/>
            <w:bCs/>
            <w:u w:val="single"/>
            <w:rtl/>
          </w:rPr>
          <w:t xml:space="preserve">התביעה </w:t>
        </w:r>
      </w:ins>
      <w:proofErr w:type="spellStart"/>
      <w:ins w:id="711" w:author="Shimon" w:date="2021-02-17T12:12:00Z">
        <w:r>
          <w:rPr>
            <w:rFonts w:ascii="David" w:hAnsi="David" w:cs="David" w:hint="cs"/>
            <w:b/>
            <w:bCs/>
            <w:u w:val="single"/>
            <w:rtl/>
          </w:rPr>
          <w:t>בענין</w:t>
        </w:r>
        <w:proofErr w:type="spellEnd"/>
        <w:r>
          <w:rPr>
            <w:rFonts w:ascii="David" w:hAnsi="David" w:cs="David" w:hint="cs"/>
            <w:b/>
            <w:bCs/>
            <w:u w:val="single"/>
            <w:rtl/>
          </w:rPr>
          <w:t xml:space="preserve"> </w:t>
        </w:r>
      </w:ins>
      <w:ins w:id="712" w:author="Shimon" w:date="2021-02-17T12:11:00Z">
        <w:r>
          <w:rPr>
            <w:rFonts w:ascii="David" w:hAnsi="David" w:cs="David" w:hint="cs"/>
            <w:b/>
            <w:bCs/>
            <w:u w:val="single"/>
            <w:rtl/>
          </w:rPr>
          <w:t xml:space="preserve">הפיטורין </w:t>
        </w:r>
      </w:ins>
      <w:ins w:id="713" w:author="Shimon" w:date="2021-02-17T12:12:00Z">
        <w:r>
          <w:rPr>
            <w:rFonts w:ascii="David" w:hAnsi="David" w:cs="David" w:hint="cs"/>
            <w:b/>
            <w:bCs/>
            <w:u w:val="single"/>
            <w:rtl/>
          </w:rPr>
          <w:t xml:space="preserve">שנכללה </w:t>
        </w:r>
      </w:ins>
      <w:ins w:id="714" w:author="Shimon" w:date="2021-02-17T12:13:00Z">
        <w:r>
          <w:rPr>
            <w:rFonts w:ascii="David" w:hAnsi="David" w:cs="David" w:hint="cs"/>
            <w:b/>
            <w:bCs/>
            <w:u w:val="single"/>
            <w:rtl/>
          </w:rPr>
          <w:t>ב</w:t>
        </w:r>
        <w:r>
          <w:rPr>
            <w:rFonts w:ascii="David" w:hAnsi="David" w:cs="David" w:hint="cs"/>
            <w:b/>
            <w:bCs/>
            <w:u w:val="single"/>
            <w:rtl/>
          </w:rPr>
          <w:t xml:space="preserve">תביעה </w:t>
        </w:r>
      </w:ins>
      <w:ins w:id="715" w:author="Shimon" w:date="2021-02-17T12:12:00Z">
        <w:r w:rsidR="009162C9">
          <w:rPr>
            <w:rFonts w:ascii="David" w:hAnsi="David" w:cs="David" w:hint="cs"/>
            <w:b/>
            <w:bCs/>
            <w:u w:val="single"/>
            <w:rtl/>
          </w:rPr>
          <w:t>הוגשה</w:t>
        </w:r>
      </w:ins>
      <w:ins w:id="716" w:author="Shimon" w:date="2021-02-17T12:25:00Z">
        <w:r w:rsidR="009162C9">
          <w:rPr>
            <w:rFonts w:ascii="David" w:hAnsi="David" w:cs="David" w:hint="cs"/>
            <w:b/>
            <w:bCs/>
            <w:u w:val="single"/>
            <w:rtl/>
          </w:rPr>
          <w:t xml:space="preserve"> </w:t>
        </w:r>
      </w:ins>
      <w:ins w:id="717" w:author="Shimon" w:date="2021-02-17T12:24:00Z">
        <w:r w:rsidR="009162C9">
          <w:rPr>
            <w:rFonts w:ascii="David" w:hAnsi="David" w:cs="David" w:hint="cs"/>
            <w:b/>
            <w:bCs/>
            <w:u w:val="single"/>
            <w:rtl/>
          </w:rPr>
          <w:t>ביום 3.10.2019</w:t>
        </w:r>
        <w:r w:rsidR="009162C9">
          <w:rPr>
            <w:rFonts w:ascii="David" w:hAnsi="David" w:cs="David" w:hint="cs"/>
            <w:rtl/>
          </w:rPr>
          <w:t xml:space="preserve"> </w:t>
        </w:r>
      </w:ins>
      <w:ins w:id="718" w:author="Shimon" w:date="2021-02-17T12:27:00Z">
        <w:r w:rsidR="009162C9" w:rsidRPr="009162C9">
          <w:rPr>
            <w:rFonts w:ascii="David" w:hAnsi="David" w:cs="David" w:hint="cs"/>
            <w:b/>
            <w:bCs/>
            <w:rtl/>
            <w:rPrChange w:id="719" w:author="Shimon" w:date="2021-02-17T12:27:00Z">
              <w:rPr>
                <w:rFonts w:ascii="David" w:hAnsi="David" w:cs="David" w:hint="cs"/>
                <w:rtl/>
              </w:rPr>
            </w:rPrChange>
          </w:rPr>
          <w:t xml:space="preserve">לא חלה </w:t>
        </w:r>
        <w:proofErr w:type="spellStart"/>
        <w:r w:rsidR="009162C9" w:rsidRPr="009162C9">
          <w:rPr>
            <w:rFonts w:ascii="David" w:hAnsi="David" w:cs="David" w:hint="cs"/>
            <w:b/>
            <w:bCs/>
            <w:rtl/>
            <w:rPrChange w:id="720" w:author="Shimon" w:date="2021-02-17T12:27:00Z">
              <w:rPr>
                <w:rFonts w:ascii="David" w:hAnsi="David" w:cs="David" w:hint="cs"/>
                <w:rtl/>
              </w:rPr>
            </w:rPrChange>
          </w:rPr>
          <w:t>התישנות</w:t>
        </w:r>
        <w:proofErr w:type="spellEnd"/>
        <w:r w:rsidR="009162C9">
          <w:rPr>
            <w:rFonts w:ascii="David" w:hAnsi="David" w:cs="David" w:hint="cs"/>
            <w:rtl/>
          </w:rPr>
          <w:t xml:space="preserve"> </w:t>
        </w:r>
      </w:ins>
    </w:p>
    <w:p w:rsidR="00C657AF" w:rsidRDefault="009162C9" w:rsidP="006A3ECB">
      <w:pPr>
        <w:spacing w:line="360" w:lineRule="auto"/>
        <w:ind w:left="1218" w:firstLine="38"/>
        <w:rPr>
          <w:ins w:id="721" w:author="Shimon" w:date="2021-02-17T12:31:00Z"/>
          <w:rFonts w:ascii="David" w:hAnsi="David" w:cs="David"/>
          <w:rtl/>
        </w:rPr>
        <w:pPrChange w:id="722" w:author="Shimon" w:date="2021-02-17T12:31:00Z">
          <w:pPr>
            <w:ind w:left="1218" w:hanging="1134"/>
          </w:pPr>
        </w:pPrChange>
      </w:pPr>
      <w:ins w:id="723" w:author="Shimon" w:date="2021-02-17T12:24:00Z">
        <w:r>
          <w:rPr>
            <w:rFonts w:ascii="David" w:hAnsi="David" w:cs="David" w:hint="cs"/>
            <w:rtl/>
          </w:rPr>
          <w:t>(</w:t>
        </w:r>
      </w:ins>
      <w:ins w:id="724" w:author="Shimon" w:date="2021-02-17T12:27:00Z">
        <w:r>
          <w:rPr>
            <w:rFonts w:ascii="David" w:hAnsi="David" w:cs="David" w:hint="cs"/>
            <w:rtl/>
          </w:rPr>
          <w:t xml:space="preserve">בשולי הדברים נציין שתביעה </w:t>
        </w:r>
      </w:ins>
      <w:proofErr w:type="spellStart"/>
      <w:ins w:id="725" w:author="Shimon" w:date="2021-02-17T12:26:00Z">
        <w:r>
          <w:rPr>
            <w:rFonts w:ascii="David" w:hAnsi="David" w:cs="David" w:hint="cs"/>
            <w:rtl/>
          </w:rPr>
          <w:t>היתה</w:t>
        </w:r>
        <w:proofErr w:type="spellEnd"/>
        <w:r>
          <w:rPr>
            <w:rFonts w:ascii="David" w:hAnsi="David" w:cs="David" w:hint="cs"/>
            <w:rtl/>
          </w:rPr>
          <w:t xml:space="preserve"> מוכנה להגשה כבר ב-26.9.2019 </w:t>
        </w:r>
      </w:ins>
      <w:ins w:id="726" w:author="Shimon" w:date="2021-02-17T12:28:00Z">
        <w:r>
          <w:rPr>
            <w:rFonts w:ascii="David" w:hAnsi="David" w:cs="David" w:hint="cs"/>
            <w:rtl/>
          </w:rPr>
          <w:t xml:space="preserve">אך לא ניתן היה להגישה </w:t>
        </w:r>
      </w:ins>
      <w:ins w:id="727" w:author="Shimon" w:date="2021-02-17T12:29:00Z">
        <w:r>
          <w:rPr>
            <w:rFonts w:ascii="David" w:hAnsi="David" w:cs="David" w:hint="cs"/>
            <w:rtl/>
          </w:rPr>
          <w:t xml:space="preserve">בין 27.9.2019 עד 2.10.2019 </w:t>
        </w:r>
      </w:ins>
      <w:ins w:id="728" w:author="Shimon" w:date="2021-02-17T12:30:00Z">
        <w:r>
          <w:rPr>
            <w:rFonts w:ascii="David" w:hAnsi="David" w:cs="David" w:hint="cs"/>
            <w:rtl/>
          </w:rPr>
          <w:t>ש</w:t>
        </w:r>
      </w:ins>
      <w:ins w:id="729" w:author="Shimon" w:date="2021-02-17T12:29:00Z">
        <w:r>
          <w:rPr>
            <w:rFonts w:ascii="David" w:hAnsi="David" w:cs="David" w:hint="cs"/>
            <w:rtl/>
          </w:rPr>
          <w:t>לא היו ימי עבודה (</w:t>
        </w:r>
      </w:ins>
      <w:ins w:id="730" w:author="Shimon" w:date="2021-02-17T12:28:00Z">
        <w:r>
          <w:rPr>
            <w:rFonts w:ascii="David" w:hAnsi="David" w:cs="David" w:hint="cs"/>
            <w:rtl/>
          </w:rPr>
          <w:t>פגרת סוף השבוע ,ערב ר"ה ושני ימי החג</w:t>
        </w:r>
      </w:ins>
      <w:ins w:id="731" w:author="Shimon" w:date="2021-02-17T12:29:00Z">
        <w:r>
          <w:rPr>
            <w:rFonts w:ascii="David" w:hAnsi="David" w:cs="David" w:hint="cs"/>
            <w:rtl/>
          </w:rPr>
          <w:t xml:space="preserve">) </w:t>
        </w:r>
      </w:ins>
      <w:ins w:id="732" w:author="Shimon" w:date="2021-02-17T12:30:00Z">
        <w:r>
          <w:rPr>
            <w:rFonts w:ascii="David" w:hAnsi="David" w:cs="David" w:hint="cs"/>
            <w:rtl/>
          </w:rPr>
          <w:t>והיא הוגשה</w:t>
        </w:r>
      </w:ins>
      <w:ins w:id="733" w:author="Shimon" w:date="2021-02-17T12:31:00Z">
        <w:r w:rsidR="006A3ECB">
          <w:rPr>
            <w:rFonts w:ascii="David" w:hAnsi="David" w:cs="David" w:hint="cs"/>
            <w:rtl/>
          </w:rPr>
          <w:t xml:space="preserve"> מיד </w:t>
        </w:r>
      </w:ins>
      <w:ins w:id="734" w:author="Shimon" w:date="2021-02-17T12:30:00Z">
        <w:r>
          <w:rPr>
            <w:rFonts w:ascii="David" w:hAnsi="David" w:cs="David" w:hint="cs"/>
            <w:rtl/>
          </w:rPr>
          <w:t xml:space="preserve">ביום </w:t>
        </w:r>
      </w:ins>
      <w:ins w:id="735" w:author="Shimon" w:date="2021-02-17T12:24:00Z">
        <w:r>
          <w:rPr>
            <w:rFonts w:ascii="David" w:hAnsi="David" w:cs="David" w:hint="cs"/>
            <w:rtl/>
          </w:rPr>
          <w:t xml:space="preserve">העבודה </w:t>
        </w:r>
        <w:r>
          <w:rPr>
            <w:rFonts w:ascii="David" w:hAnsi="David" w:cs="David" w:hint="cs"/>
            <w:rtl/>
          </w:rPr>
          <w:t xml:space="preserve">הראשון לאחר </w:t>
        </w:r>
        <w:r w:rsidRPr="009162C9">
          <w:rPr>
            <w:rFonts w:ascii="David" w:hAnsi="David" w:cs="David" w:hint="cs"/>
            <w:rtl/>
            <w:rPrChange w:id="736" w:author="Shimon" w:date="2021-02-17T12:24:00Z">
              <w:rPr>
                <w:rFonts w:ascii="David" w:hAnsi="David" w:cs="David" w:hint="cs"/>
                <w:b/>
                <w:bCs/>
                <w:u w:val="single"/>
                <w:rtl/>
              </w:rPr>
            </w:rPrChange>
          </w:rPr>
          <w:t>ראש השנה</w:t>
        </w:r>
      </w:ins>
      <w:ins w:id="737" w:author="Shimon" w:date="2021-02-17T12:23:00Z">
        <w:r>
          <w:rPr>
            <w:rFonts w:ascii="David" w:hAnsi="David" w:cs="David" w:hint="cs"/>
            <w:rtl/>
          </w:rPr>
          <w:t>,  3.10.</w:t>
        </w:r>
      </w:ins>
      <w:ins w:id="738" w:author="Shimon" w:date="2021-02-17T12:31:00Z">
        <w:r w:rsidR="006A3ECB">
          <w:rPr>
            <w:rFonts w:ascii="David" w:hAnsi="David" w:cs="David" w:hint="cs"/>
            <w:rtl/>
          </w:rPr>
          <w:t>20</w:t>
        </w:r>
      </w:ins>
      <w:ins w:id="739" w:author="Shimon" w:date="2021-02-17T12:23:00Z">
        <w:r>
          <w:rPr>
            <w:rFonts w:ascii="David" w:hAnsi="David" w:cs="David" w:hint="cs"/>
            <w:rtl/>
          </w:rPr>
          <w:t>19)</w:t>
        </w:r>
      </w:ins>
      <w:ins w:id="740" w:author="Shimon" w:date="2021-02-17T12:16:00Z">
        <w:r w:rsidR="00C657AF">
          <w:rPr>
            <w:rFonts w:ascii="David" w:hAnsi="David" w:cs="David" w:hint="cs"/>
            <w:rtl/>
          </w:rPr>
          <w:t xml:space="preserve"> </w:t>
        </w:r>
      </w:ins>
      <w:ins w:id="741" w:author="Shimon" w:date="2021-02-17T12:15:00Z">
        <w:r w:rsidR="00C657AF">
          <w:rPr>
            <w:rFonts w:ascii="David" w:hAnsi="David" w:cs="David" w:hint="cs"/>
            <w:rtl/>
          </w:rPr>
          <w:t xml:space="preserve"> </w:t>
        </w:r>
      </w:ins>
    </w:p>
    <w:p w:rsidR="006A3ECB" w:rsidRDefault="006A3ECB" w:rsidP="006A3ECB">
      <w:pPr>
        <w:spacing w:line="360" w:lineRule="auto"/>
        <w:ind w:left="1218" w:firstLine="38"/>
        <w:rPr>
          <w:ins w:id="742" w:author="Shimon" w:date="2021-02-17T12:31:00Z"/>
          <w:rFonts w:ascii="David" w:hAnsi="David" w:cs="David"/>
          <w:rtl/>
        </w:rPr>
        <w:pPrChange w:id="743" w:author="Shimon" w:date="2021-02-17T12:31:00Z">
          <w:pPr>
            <w:ind w:left="1218" w:hanging="1134"/>
          </w:pPr>
        </w:pPrChange>
      </w:pPr>
    </w:p>
    <w:p w:rsidR="006A3ECB" w:rsidRDefault="006A3ECB" w:rsidP="006A3ECB">
      <w:pPr>
        <w:spacing w:line="360" w:lineRule="auto"/>
        <w:rPr>
          <w:ins w:id="744" w:author="Shimon" w:date="2021-02-16T14:12:00Z"/>
          <w:rFonts w:ascii="David" w:hAnsi="David" w:cs="David"/>
          <w:rtl/>
        </w:rPr>
        <w:pPrChange w:id="745" w:author="Shimon" w:date="2021-02-17T12:34:00Z">
          <w:pPr>
            <w:ind w:left="1218" w:hanging="1134"/>
          </w:pPr>
        </w:pPrChange>
      </w:pPr>
      <w:ins w:id="746" w:author="Shimon" w:date="2021-02-17T12:31:00Z">
        <w:r>
          <w:rPr>
            <w:rFonts w:ascii="David" w:hAnsi="David" w:cs="David" w:hint="cs"/>
            <w:rtl/>
          </w:rPr>
          <w:t xml:space="preserve">אשר </w:t>
        </w:r>
        <w:proofErr w:type="spellStart"/>
        <w:r>
          <w:rPr>
            <w:rFonts w:ascii="David" w:hAnsi="David" w:cs="David" w:hint="cs"/>
            <w:rtl/>
          </w:rPr>
          <w:t>לינין</w:t>
        </w:r>
        <w:proofErr w:type="spellEnd"/>
        <w:r>
          <w:rPr>
            <w:rFonts w:ascii="David" w:hAnsi="David" w:cs="David" w:hint="cs"/>
            <w:rtl/>
          </w:rPr>
          <w:t xml:space="preserve"> התביעה לפיצוי לא ממוני הוא הוגבל </w:t>
        </w:r>
      </w:ins>
      <w:ins w:id="747" w:author="Shimon" w:date="2021-02-17T12:32:00Z">
        <w:r>
          <w:rPr>
            <w:rFonts w:ascii="David" w:hAnsi="David" w:cs="David" w:hint="cs"/>
            <w:rtl/>
          </w:rPr>
          <w:t>ל-300,000 שח בלבד לאור עלויות האגר</w:t>
        </w:r>
      </w:ins>
      <w:ins w:id="748" w:author="Shimon" w:date="2021-02-17T12:34:00Z">
        <w:r>
          <w:rPr>
            <w:rFonts w:ascii="David" w:hAnsi="David" w:cs="David" w:hint="cs"/>
            <w:rtl/>
          </w:rPr>
          <w:t>ה</w:t>
        </w:r>
      </w:ins>
      <w:ins w:id="749" w:author="Shimon" w:date="2021-02-17T12:32:00Z">
        <w:r>
          <w:rPr>
            <w:rFonts w:ascii="David" w:hAnsi="David" w:cs="David" w:hint="cs"/>
            <w:rtl/>
          </w:rPr>
          <w:t xml:space="preserve"> אך אנו מבקשים להותיר את סכום התביעה על כנה </w:t>
        </w:r>
      </w:ins>
      <w:ins w:id="750" w:author="Shimon" w:date="2021-02-17T12:34:00Z">
        <w:r>
          <w:rPr>
            <w:rFonts w:ascii="David" w:hAnsi="David" w:cs="David" w:hint="cs"/>
            <w:rtl/>
          </w:rPr>
          <w:t>ובמלואה .</w:t>
        </w:r>
      </w:ins>
    </w:p>
    <w:p w:rsidR="005F6BCB" w:rsidRPr="00552C08" w:rsidRDefault="003B279F" w:rsidP="006A3ECB">
      <w:pPr>
        <w:pStyle w:val="af0"/>
        <w:tabs>
          <w:tab w:val="left" w:pos="566"/>
        </w:tabs>
        <w:spacing w:after="200" w:line="360" w:lineRule="auto"/>
        <w:ind w:left="926"/>
        <w:contextualSpacing w:val="0"/>
        <w:jc w:val="both"/>
        <w:rPr>
          <w:rFonts w:cs="David"/>
          <w:sz w:val="24"/>
          <w:szCs w:val="24"/>
          <w:rPrChange w:id="751" w:author="Shimon" w:date="2021-02-16T14:09:00Z">
            <w:rPr/>
          </w:rPrChange>
        </w:rPr>
        <w:pPrChange w:id="752" w:author="Shimon" w:date="2021-02-17T12:40:00Z">
          <w:pPr>
            <w:pStyle w:val="af0"/>
            <w:numPr>
              <w:numId w:val="16"/>
            </w:numPr>
            <w:tabs>
              <w:tab w:val="left" w:pos="566"/>
            </w:tabs>
            <w:spacing w:after="200" w:line="360" w:lineRule="auto"/>
            <w:ind w:left="926" w:hanging="360"/>
            <w:contextualSpacing w:val="0"/>
            <w:jc w:val="both"/>
          </w:pPr>
        </w:pPrChange>
      </w:pPr>
      <w:bookmarkStart w:id="753" w:name="_GoBack"/>
      <w:bookmarkEnd w:id="753"/>
      <w:ins w:id="754" w:author="Shimon" w:date="2021-02-16T14:52:00Z">
        <w:r>
          <w:rPr>
            <w:rFonts w:cs="David" w:hint="cs"/>
            <w:sz w:val="24"/>
            <w:szCs w:val="24"/>
            <w:rtl/>
          </w:rPr>
          <w:t xml:space="preserve"> </w:t>
        </w:r>
      </w:ins>
    </w:p>
    <w:p w:rsidR="007664B8" w:rsidRPr="00665A2A" w:rsidRDefault="00665A2A" w:rsidP="00665A2A">
      <w:pPr>
        <w:tabs>
          <w:tab w:val="left" w:pos="566"/>
        </w:tabs>
        <w:spacing w:after="200" w:line="360" w:lineRule="auto"/>
        <w:ind w:left="1559"/>
        <w:jc w:val="both"/>
        <w:rPr>
          <w:rFonts w:cs="David"/>
          <w:rPrChange w:id="755" w:author="Shimon" w:date="2021-02-17T12:41:00Z">
            <w:rPr/>
          </w:rPrChange>
        </w:rPr>
        <w:pPrChange w:id="756" w:author="Shimon" w:date="2021-02-17T12:41:00Z">
          <w:pPr>
            <w:pStyle w:val="af0"/>
            <w:numPr>
              <w:numId w:val="16"/>
            </w:numPr>
            <w:tabs>
              <w:tab w:val="left" w:pos="566"/>
            </w:tabs>
            <w:spacing w:after="200" w:line="360" w:lineRule="auto"/>
            <w:ind w:left="926" w:hanging="360"/>
            <w:contextualSpacing w:val="0"/>
            <w:jc w:val="both"/>
          </w:pPr>
        </w:pPrChange>
      </w:pPr>
      <w:ins w:id="757" w:author="Shimon" w:date="2021-02-17T12:41:00Z">
        <w:r>
          <w:rPr>
            <w:rFonts w:cs="David" w:hint="cs"/>
            <w:rtl/>
          </w:rPr>
          <w:t>4</w:t>
        </w:r>
      </w:ins>
      <w:r w:rsidR="007664B8" w:rsidRPr="00665A2A">
        <w:rPr>
          <w:rFonts w:cs="David" w:hint="cs"/>
          <w:rtl/>
          <w:rPrChange w:id="758" w:author="Shimon" w:date="2021-02-17T12:41:00Z">
            <w:rPr>
              <w:rFonts w:hint="cs"/>
              <w:rtl/>
            </w:rPr>
          </w:rPrChange>
        </w:rPr>
        <w:t xml:space="preserve">כי המערער העלה טענות בקשר </w:t>
      </w:r>
      <w:proofErr w:type="spellStart"/>
      <w:r w:rsidR="007664B8" w:rsidRPr="00665A2A">
        <w:rPr>
          <w:rFonts w:cs="David" w:hint="cs"/>
          <w:rtl/>
          <w:rPrChange w:id="759" w:author="Shimon" w:date="2021-02-17T12:41:00Z">
            <w:rPr>
              <w:rFonts w:hint="cs"/>
              <w:rtl/>
            </w:rPr>
          </w:rPrChange>
        </w:rPr>
        <w:t>לאפלייה</w:t>
      </w:r>
      <w:proofErr w:type="spellEnd"/>
      <w:r w:rsidR="007664B8" w:rsidRPr="00665A2A">
        <w:rPr>
          <w:rFonts w:cs="David" w:hint="cs"/>
          <w:rtl/>
          <w:rPrChange w:id="760" w:author="Shimon" w:date="2021-02-17T12:41:00Z">
            <w:rPr>
              <w:rFonts w:hint="cs"/>
              <w:rtl/>
            </w:rPr>
          </w:rPrChange>
        </w:rPr>
        <w:t xml:space="preserve"> ביחס </w:t>
      </w:r>
      <w:proofErr w:type="spellStart"/>
      <w:r w:rsidR="007664B8" w:rsidRPr="00665A2A">
        <w:rPr>
          <w:rFonts w:cs="David" w:hint="cs"/>
          <w:rtl/>
          <w:rPrChange w:id="761" w:author="Shimon" w:date="2021-02-17T12:41:00Z">
            <w:rPr>
              <w:rFonts w:hint="cs"/>
              <w:rtl/>
            </w:rPr>
          </w:rPrChange>
        </w:rPr>
        <w:t>לגימלאים</w:t>
      </w:r>
      <w:proofErr w:type="spellEnd"/>
      <w:r w:rsidR="007664B8" w:rsidRPr="00665A2A">
        <w:rPr>
          <w:rFonts w:cs="David" w:hint="cs"/>
          <w:rtl/>
          <w:rPrChange w:id="762" w:author="Shimon" w:date="2021-02-17T12:41:00Z">
            <w:rPr>
              <w:rFonts w:hint="cs"/>
              <w:rtl/>
            </w:rPr>
          </w:rPrChange>
        </w:rPr>
        <w:t xml:space="preserve"> אחרים, ודין טענות אלה להתברר בבית הדין קמא, בהתאם למפורט לעיל</w:t>
      </w:r>
      <w:ins w:id="763" w:author="Shimon" w:date="2021-02-16T13:51:00Z">
        <w:r w:rsidR="00CC1620" w:rsidRPr="00665A2A">
          <w:rPr>
            <w:rFonts w:cs="David" w:hint="cs"/>
            <w:rtl/>
            <w:rPrChange w:id="764" w:author="Shimon" w:date="2021-02-17T12:41:00Z">
              <w:rPr>
                <w:rFonts w:hint="cs"/>
                <w:rtl/>
              </w:rPr>
            </w:rPrChange>
          </w:rPr>
          <w:t xml:space="preserve"> </w:t>
        </w:r>
      </w:ins>
      <w:del w:id="765" w:author="Shimon" w:date="2021-02-16T13:51:00Z">
        <w:r w:rsidR="007664B8" w:rsidRPr="00665A2A" w:rsidDel="00CC1620">
          <w:rPr>
            <w:rFonts w:cs="David" w:hint="cs"/>
            <w:rtl/>
            <w:rPrChange w:id="766" w:author="Shimon" w:date="2021-02-17T12:41:00Z">
              <w:rPr>
                <w:rFonts w:hint="cs"/>
                <w:rtl/>
              </w:rPr>
            </w:rPrChange>
          </w:rPr>
          <w:delText>.</w:delText>
        </w:r>
      </w:del>
    </w:p>
    <w:p w:rsidR="001B35CE" w:rsidRPr="007664B8" w:rsidRDefault="001B35CE" w:rsidP="00243547">
      <w:pPr>
        <w:pStyle w:val="22"/>
        <w:tabs>
          <w:tab w:val="center" w:pos="-2268"/>
          <w:tab w:val="left" w:pos="631"/>
        </w:tabs>
        <w:spacing w:before="120"/>
        <w:ind w:left="0" w:right="0" w:firstLine="0"/>
        <w:rPr>
          <w:noProof w:val="0"/>
          <w:sz w:val="24"/>
          <w:rtl/>
        </w:rPr>
      </w:pPr>
    </w:p>
    <w:p w:rsidR="00EC4BD8" w:rsidRPr="00EC4BD8" w:rsidRDefault="003D0037" w:rsidP="003D0037">
      <w:pPr>
        <w:pStyle w:val="22"/>
        <w:tabs>
          <w:tab w:val="center" w:pos="-2268"/>
          <w:tab w:val="left" w:pos="584"/>
        </w:tabs>
        <w:spacing w:before="120" w:line="360" w:lineRule="auto"/>
        <w:ind w:left="0" w:right="0" w:firstLine="0"/>
        <w:rPr>
          <w:b/>
          <w:bCs/>
          <w:noProof w:val="0"/>
          <w:sz w:val="24"/>
          <w:rtl/>
        </w:rPr>
      </w:pPr>
      <w:r>
        <w:rPr>
          <w:b/>
          <w:bCs/>
          <w:noProof w:val="0"/>
          <w:sz w:val="24"/>
          <w:rtl/>
        </w:rPr>
        <w:tab/>
      </w:r>
      <w:r w:rsidR="00EC4BD8">
        <w:rPr>
          <w:rFonts w:hint="cs"/>
          <w:b/>
          <w:bCs/>
          <w:noProof w:val="0"/>
          <w:sz w:val="24"/>
          <w:rtl/>
        </w:rPr>
        <w:t>על כן מתבקש בית הדין הנכבד לקבל את הערעור, בהתאם לעמדה שהציג המערער במסגרת הדיונים שהתקיימו בבית הדין הנכבד</w:t>
      </w:r>
      <w:r>
        <w:rPr>
          <w:rFonts w:hint="cs"/>
          <w:b/>
          <w:bCs/>
          <w:noProof w:val="0"/>
          <w:sz w:val="24"/>
          <w:rtl/>
        </w:rPr>
        <w:t xml:space="preserve"> ביחס לרכיבי התביעה עליהם עומד המערער.</w:t>
      </w:r>
    </w:p>
    <w:p w:rsidR="001B35CE" w:rsidRDefault="001B35CE" w:rsidP="00111E77">
      <w:pPr>
        <w:pStyle w:val="22"/>
        <w:tabs>
          <w:tab w:val="center" w:pos="-2268"/>
          <w:tab w:val="left" w:pos="631"/>
        </w:tabs>
        <w:spacing w:before="120"/>
        <w:ind w:left="0" w:right="0" w:firstLine="0"/>
        <w:rPr>
          <w:b/>
          <w:bCs/>
          <w:noProof w:val="0"/>
          <w:rtl/>
        </w:rPr>
      </w:pPr>
    </w:p>
    <w:p w:rsidR="003D0037" w:rsidRDefault="003D0037" w:rsidP="00111E77">
      <w:pPr>
        <w:pStyle w:val="22"/>
        <w:tabs>
          <w:tab w:val="center" w:pos="-2268"/>
          <w:tab w:val="left" w:pos="631"/>
        </w:tabs>
        <w:spacing w:before="120"/>
        <w:ind w:left="0" w:right="0" w:firstLine="0"/>
        <w:rPr>
          <w:b/>
          <w:bCs/>
          <w:noProof w:val="0"/>
          <w:rtl/>
        </w:rPr>
      </w:pPr>
    </w:p>
    <w:p w:rsidR="00111E77" w:rsidRDefault="00111E77" w:rsidP="00036909">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036909">
        <w:rPr>
          <w:rFonts w:hint="cs"/>
          <w:b/>
          <w:bCs/>
          <w:noProof w:val="0"/>
          <w:rtl/>
        </w:rPr>
        <w:t>22</w:t>
      </w:r>
      <w:r w:rsidRPr="00591BA0">
        <w:rPr>
          <w:b/>
          <w:bCs/>
          <w:noProof w:val="0"/>
          <w:rtl/>
        </w:rPr>
        <w:t xml:space="preserve"> </w:t>
      </w:r>
      <w:r w:rsidRPr="00591BA0">
        <w:rPr>
          <w:rFonts w:hint="eastAsia"/>
          <w:b/>
          <w:bCs/>
          <w:noProof w:val="0"/>
          <w:rtl/>
        </w:rPr>
        <w:t>ב</w:t>
      </w:r>
      <w:r w:rsidR="00036909">
        <w:rPr>
          <w:rFonts w:hint="cs"/>
          <w:b/>
          <w:bCs/>
          <w:noProof w:val="0"/>
          <w:rtl/>
        </w:rPr>
        <w:t>פברואר</w:t>
      </w:r>
      <w:r w:rsidRPr="00591BA0">
        <w:rPr>
          <w:b/>
          <w:bCs/>
          <w:noProof w:val="0"/>
          <w:rtl/>
        </w:rPr>
        <w:t xml:space="preserve"> 202</w:t>
      </w:r>
      <w:r w:rsidR="00FA3040">
        <w:rPr>
          <w:rFonts w:hint="cs"/>
          <w:b/>
          <w:bCs/>
          <w:noProof w:val="0"/>
          <w:rtl/>
        </w:rPr>
        <w:t>1</w:t>
      </w:r>
      <w:r w:rsidRPr="00591BA0">
        <w:rPr>
          <w:b/>
          <w:bCs/>
          <w:noProof w:val="0"/>
          <w:rtl/>
        </w:rPr>
        <w:t>.</w:t>
      </w:r>
    </w:p>
    <w:p w:rsidR="00FA3040" w:rsidRPr="00591BA0" w:rsidRDefault="00FA3040" w:rsidP="00FA3040">
      <w:pPr>
        <w:pStyle w:val="22"/>
        <w:tabs>
          <w:tab w:val="center" w:pos="-2268"/>
          <w:tab w:val="left" w:pos="631"/>
        </w:tabs>
        <w:spacing w:before="120"/>
        <w:ind w:left="0" w:right="0" w:firstLine="0"/>
        <w:rPr>
          <w:b/>
          <w:bCs/>
          <w:noProof w:val="0"/>
          <w:rtl/>
        </w:rPr>
      </w:pPr>
    </w:p>
    <w:p w:rsidR="00111E77" w:rsidRPr="00591BA0" w:rsidRDefault="00111E77" w:rsidP="00391641">
      <w:pPr>
        <w:pStyle w:val="2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391641">
      <w:pPr>
        <w:pStyle w:val="2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391641">
      <w:pPr>
        <w:pStyle w:val="2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sectPr w:rsidR="00111E77" w:rsidRPr="00591BA0" w:rsidSect="00A836E0">
      <w:headerReference w:type="even" r:id="rId11"/>
      <w:headerReference w:type="default" r:id="rId12"/>
      <w:pgSz w:w="11906" w:h="16838" w:code="9"/>
      <w:pgMar w:top="1440" w:right="1152" w:bottom="1440" w:left="1701"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E03" w:rsidRDefault="00DC0E03">
      <w:r>
        <w:separator/>
      </w:r>
    </w:p>
  </w:endnote>
  <w:endnote w:type="continuationSeparator" w:id="0">
    <w:p w:rsidR="00DC0E03" w:rsidRDefault="00DC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E03" w:rsidRDefault="00DC0E03">
      <w:r>
        <w:separator/>
      </w:r>
    </w:p>
  </w:footnote>
  <w:footnote w:type="continuationSeparator" w:id="0">
    <w:p w:rsidR="00DC0E03" w:rsidRDefault="00DC0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699" w:rsidRDefault="00B52699"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B52699" w:rsidRDefault="00B5269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699" w:rsidRDefault="00B52699"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57070A">
      <w:rPr>
        <w:rStyle w:val="ac"/>
        <w:noProof/>
        <w:rtl/>
      </w:rPr>
      <w:t>8</w:t>
    </w:r>
    <w:r>
      <w:rPr>
        <w:rStyle w:val="ac"/>
        <w:rtl/>
      </w:rPr>
      <w:fldChar w:fldCharType="end"/>
    </w:r>
  </w:p>
  <w:p w:rsidR="00B52699" w:rsidRDefault="00B5269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2"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3"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78421C2"/>
    <w:multiLevelType w:val="hybridMultilevel"/>
    <w:tmpl w:val="448E530C"/>
    <w:lvl w:ilvl="0" w:tplc="76AAF0AA">
      <w:start w:val="1"/>
      <w:numFmt w:val="decimal"/>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 w15:restartNumberingAfterBreak="0">
    <w:nsid w:val="383D37DB"/>
    <w:multiLevelType w:val="hybridMultilevel"/>
    <w:tmpl w:val="3E3606A6"/>
    <w:lvl w:ilvl="0" w:tplc="AF92249E">
      <w:start w:val="1"/>
      <w:numFmt w:val="decimal"/>
      <w:lvlText w:val="%1."/>
      <w:lvlJc w:val="left"/>
      <w:pPr>
        <w:ind w:left="480" w:hanging="360"/>
      </w:pPr>
      <w:rPr>
        <w:b/>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7"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0"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1"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B4729D5"/>
    <w:multiLevelType w:val="hybridMultilevel"/>
    <w:tmpl w:val="45788DD6"/>
    <w:lvl w:ilvl="0" w:tplc="BB067D2A">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4" w15:restartNumberingAfterBreak="0">
    <w:nsid w:val="5DCF1431"/>
    <w:multiLevelType w:val="hybridMultilevel"/>
    <w:tmpl w:val="10F616E6"/>
    <w:lvl w:ilvl="0" w:tplc="F1422606">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6"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7" w15:restartNumberingAfterBreak="0">
    <w:nsid w:val="72050803"/>
    <w:multiLevelType w:val="hybridMultilevel"/>
    <w:tmpl w:val="87D8CBD6"/>
    <w:lvl w:ilvl="0" w:tplc="6D889542">
      <w:start w:val="1"/>
      <w:numFmt w:val="decimal"/>
      <w:lvlText w:val="%1."/>
      <w:lvlJc w:val="left"/>
      <w:pPr>
        <w:ind w:left="720" w:hanging="360"/>
      </w:pPr>
      <w:rPr>
        <w:lang w:bidi="he-I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2"/>
  </w:num>
  <w:num w:numId="3">
    <w:abstractNumId w:val="16"/>
  </w:num>
  <w:num w:numId="4">
    <w:abstractNumId w:val="9"/>
  </w:num>
  <w:num w:numId="5">
    <w:abstractNumId w:val="3"/>
  </w:num>
  <w:num w:numId="6">
    <w:abstractNumId w:val="15"/>
  </w:num>
  <w:num w:numId="7">
    <w:abstractNumId w:val="0"/>
  </w:num>
  <w:num w:numId="8">
    <w:abstractNumId w:val="10"/>
  </w:num>
  <w:num w:numId="9">
    <w:abstractNumId w:val="7"/>
  </w:num>
  <w:num w:numId="10">
    <w:abstractNumId w:val="4"/>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4"/>
  </w:num>
  <w:num w:numId="15">
    <w:abstractNumId w:val="1"/>
  </w:num>
  <w:num w:numId="16">
    <w:abstractNumId w:val="13"/>
  </w:num>
  <w:num w:numId="17">
    <w:abstractNumId w:val="5"/>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Windows Live" w15:userId="f43a972542190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279FA"/>
    <w:rsid w:val="000316EA"/>
    <w:rsid w:val="00033F1C"/>
    <w:rsid w:val="00034FF4"/>
    <w:rsid w:val="000354CC"/>
    <w:rsid w:val="00036909"/>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23AE"/>
    <w:rsid w:val="00093CA2"/>
    <w:rsid w:val="000947BF"/>
    <w:rsid w:val="00094868"/>
    <w:rsid w:val="0009486D"/>
    <w:rsid w:val="00094919"/>
    <w:rsid w:val="000A186D"/>
    <w:rsid w:val="000A29AB"/>
    <w:rsid w:val="000A34D5"/>
    <w:rsid w:val="000A3B87"/>
    <w:rsid w:val="000A76F3"/>
    <w:rsid w:val="000B0A96"/>
    <w:rsid w:val="000B20AC"/>
    <w:rsid w:val="000B2E51"/>
    <w:rsid w:val="000B314A"/>
    <w:rsid w:val="000B480C"/>
    <w:rsid w:val="000B56AB"/>
    <w:rsid w:val="000B6FEB"/>
    <w:rsid w:val="000C0186"/>
    <w:rsid w:val="000C2393"/>
    <w:rsid w:val="000D0471"/>
    <w:rsid w:val="000D04D6"/>
    <w:rsid w:val="000D2DB0"/>
    <w:rsid w:val="000D6E0C"/>
    <w:rsid w:val="000E1EA5"/>
    <w:rsid w:val="000E2BCE"/>
    <w:rsid w:val="000E3AA3"/>
    <w:rsid w:val="000E4F5B"/>
    <w:rsid w:val="000E6472"/>
    <w:rsid w:val="000E68D8"/>
    <w:rsid w:val="000E73E3"/>
    <w:rsid w:val="000F33AE"/>
    <w:rsid w:val="000F3CD9"/>
    <w:rsid w:val="000F458D"/>
    <w:rsid w:val="000F6345"/>
    <w:rsid w:val="00100933"/>
    <w:rsid w:val="00100CC1"/>
    <w:rsid w:val="001075EC"/>
    <w:rsid w:val="00107887"/>
    <w:rsid w:val="00111E77"/>
    <w:rsid w:val="00112840"/>
    <w:rsid w:val="00113F7A"/>
    <w:rsid w:val="00114707"/>
    <w:rsid w:val="001170AA"/>
    <w:rsid w:val="00120EED"/>
    <w:rsid w:val="00121400"/>
    <w:rsid w:val="001216CF"/>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2419"/>
    <w:rsid w:val="00183028"/>
    <w:rsid w:val="001847D8"/>
    <w:rsid w:val="001907C8"/>
    <w:rsid w:val="001909C5"/>
    <w:rsid w:val="00191D0B"/>
    <w:rsid w:val="00193B9F"/>
    <w:rsid w:val="00193FAC"/>
    <w:rsid w:val="001943FF"/>
    <w:rsid w:val="00194E8B"/>
    <w:rsid w:val="001A0F5C"/>
    <w:rsid w:val="001A1122"/>
    <w:rsid w:val="001A1A0D"/>
    <w:rsid w:val="001A2631"/>
    <w:rsid w:val="001A3FC9"/>
    <w:rsid w:val="001A415A"/>
    <w:rsid w:val="001A550D"/>
    <w:rsid w:val="001A58F4"/>
    <w:rsid w:val="001A61CD"/>
    <w:rsid w:val="001A7C68"/>
    <w:rsid w:val="001B0526"/>
    <w:rsid w:val="001B0E0D"/>
    <w:rsid w:val="001B1104"/>
    <w:rsid w:val="001B21E4"/>
    <w:rsid w:val="001B35CE"/>
    <w:rsid w:val="001B3A4D"/>
    <w:rsid w:val="001B3CDE"/>
    <w:rsid w:val="001B750D"/>
    <w:rsid w:val="001B77C6"/>
    <w:rsid w:val="001C1CA1"/>
    <w:rsid w:val="001C4413"/>
    <w:rsid w:val="001C57AA"/>
    <w:rsid w:val="001C7046"/>
    <w:rsid w:val="001D0395"/>
    <w:rsid w:val="001D11F2"/>
    <w:rsid w:val="001D5FE3"/>
    <w:rsid w:val="001D7262"/>
    <w:rsid w:val="001E1E01"/>
    <w:rsid w:val="001E362D"/>
    <w:rsid w:val="001E4F99"/>
    <w:rsid w:val="001E51CA"/>
    <w:rsid w:val="001E5B99"/>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4C4"/>
    <w:rsid w:val="00211F05"/>
    <w:rsid w:val="00214B7A"/>
    <w:rsid w:val="0022071D"/>
    <w:rsid w:val="002215BF"/>
    <w:rsid w:val="002248D7"/>
    <w:rsid w:val="00225E4B"/>
    <w:rsid w:val="00232423"/>
    <w:rsid w:val="002334C3"/>
    <w:rsid w:val="00233904"/>
    <w:rsid w:val="00233E01"/>
    <w:rsid w:val="002359BF"/>
    <w:rsid w:val="00236FE8"/>
    <w:rsid w:val="00237069"/>
    <w:rsid w:val="00240167"/>
    <w:rsid w:val="0024236F"/>
    <w:rsid w:val="00243547"/>
    <w:rsid w:val="0024719A"/>
    <w:rsid w:val="002477FB"/>
    <w:rsid w:val="00252246"/>
    <w:rsid w:val="0025458D"/>
    <w:rsid w:val="00255A87"/>
    <w:rsid w:val="002564D5"/>
    <w:rsid w:val="002579E9"/>
    <w:rsid w:val="00260381"/>
    <w:rsid w:val="00260DD7"/>
    <w:rsid w:val="00261D01"/>
    <w:rsid w:val="00262792"/>
    <w:rsid w:val="0026383D"/>
    <w:rsid w:val="002654B3"/>
    <w:rsid w:val="00274D64"/>
    <w:rsid w:val="00275E60"/>
    <w:rsid w:val="002802F5"/>
    <w:rsid w:val="0028058C"/>
    <w:rsid w:val="00280CF4"/>
    <w:rsid w:val="00282EBB"/>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5F31"/>
    <w:rsid w:val="002D64D5"/>
    <w:rsid w:val="002D7898"/>
    <w:rsid w:val="002D7E20"/>
    <w:rsid w:val="002E04F3"/>
    <w:rsid w:val="002E0CB3"/>
    <w:rsid w:val="002E0E44"/>
    <w:rsid w:val="002E2E0E"/>
    <w:rsid w:val="002E3A53"/>
    <w:rsid w:val="002E4E20"/>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0AE5"/>
    <w:rsid w:val="003715D5"/>
    <w:rsid w:val="003765AA"/>
    <w:rsid w:val="003766B4"/>
    <w:rsid w:val="00383382"/>
    <w:rsid w:val="003865E9"/>
    <w:rsid w:val="003905E5"/>
    <w:rsid w:val="0039100F"/>
    <w:rsid w:val="0039162B"/>
    <w:rsid w:val="00391641"/>
    <w:rsid w:val="00391BC1"/>
    <w:rsid w:val="00391F23"/>
    <w:rsid w:val="003949E3"/>
    <w:rsid w:val="003961AE"/>
    <w:rsid w:val="003A24D7"/>
    <w:rsid w:val="003A2E11"/>
    <w:rsid w:val="003A5B5B"/>
    <w:rsid w:val="003A72DA"/>
    <w:rsid w:val="003A7345"/>
    <w:rsid w:val="003B1574"/>
    <w:rsid w:val="003B18C5"/>
    <w:rsid w:val="003B19BF"/>
    <w:rsid w:val="003B279F"/>
    <w:rsid w:val="003B377B"/>
    <w:rsid w:val="003B3ED9"/>
    <w:rsid w:val="003B467F"/>
    <w:rsid w:val="003B5FF5"/>
    <w:rsid w:val="003B6C0C"/>
    <w:rsid w:val="003C2148"/>
    <w:rsid w:val="003D0037"/>
    <w:rsid w:val="003D096D"/>
    <w:rsid w:val="003D0FC2"/>
    <w:rsid w:val="003D1997"/>
    <w:rsid w:val="003D24EB"/>
    <w:rsid w:val="003D350E"/>
    <w:rsid w:val="003D3A1B"/>
    <w:rsid w:val="003D49C9"/>
    <w:rsid w:val="003D6F86"/>
    <w:rsid w:val="003D7E09"/>
    <w:rsid w:val="003D7F8B"/>
    <w:rsid w:val="003E0852"/>
    <w:rsid w:val="003E31CD"/>
    <w:rsid w:val="003E3A6D"/>
    <w:rsid w:val="003E3C89"/>
    <w:rsid w:val="003E44F5"/>
    <w:rsid w:val="003F30E8"/>
    <w:rsid w:val="003F37B7"/>
    <w:rsid w:val="003F6C4F"/>
    <w:rsid w:val="003F7A5F"/>
    <w:rsid w:val="0040120D"/>
    <w:rsid w:val="00403471"/>
    <w:rsid w:val="004034F1"/>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37D1B"/>
    <w:rsid w:val="00440E5D"/>
    <w:rsid w:val="00441213"/>
    <w:rsid w:val="00442D10"/>
    <w:rsid w:val="00442D58"/>
    <w:rsid w:val="00442FD1"/>
    <w:rsid w:val="0044763B"/>
    <w:rsid w:val="004477BE"/>
    <w:rsid w:val="004513E5"/>
    <w:rsid w:val="00451BF7"/>
    <w:rsid w:val="004550D5"/>
    <w:rsid w:val="004564EF"/>
    <w:rsid w:val="00456DE8"/>
    <w:rsid w:val="004577FD"/>
    <w:rsid w:val="004637A5"/>
    <w:rsid w:val="0046420E"/>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2A0C"/>
    <w:rsid w:val="004A45EE"/>
    <w:rsid w:val="004A6302"/>
    <w:rsid w:val="004A74EA"/>
    <w:rsid w:val="004B0673"/>
    <w:rsid w:val="004B1925"/>
    <w:rsid w:val="004B20F2"/>
    <w:rsid w:val="004B73B2"/>
    <w:rsid w:val="004D0B07"/>
    <w:rsid w:val="004D2426"/>
    <w:rsid w:val="004D710B"/>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40D7"/>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2C08"/>
    <w:rsid w:val="0055302F"/>
    <w:rsid w:val="005532DB"/>
    <w:rsid w:val="00553631"/>
    <w:rsid w:val="005642FE"/>
    <w:rsid w:val="005651E8"/>
    <w:rsid w:val="0056704D"/>
    <w:rsid w:val="0057070A"/>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2C3E"/>
    <w:rsid w:val="005F3041"/>
    <w:rsid w:val="005F4293"/>
    <w:rsid w:val="005F4D25"/>
    <w:rsid w:val="005F6500"/>
    <w:rsid w:val="005F6BCB"/>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27F2D"/>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5A2A"/>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3DDB"/>
    <w:rsid w:val="006A3ECB"/>
    <w:rsid w:val="006A503E"/>
    <w:rsid w:val="006B24CA"/>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1C75"/>
    <w:rsid w:val="006E5D4F"/>
    <w:rsid w:val="006E7D6C"/>
    <w:rsid w:val="006F0929"/>
    <w:rsid w:val="006F2B97"/>
    <w:rsid w:val="006F48CD"/>
    <w:rsid w:val="006F4CCA"/>
    <w:rsid w:val="006F4E5C"/>
    <w:rsid w:val="0070245F"/>
    <w:rsid w:val="007025C5"/>
    <w:rsid w:val="00703BDA"/>
    <w:rsid w:val="0070493C"/>
    <w:rsid w:val="0070635F"/>
    <w:rsid w:val="0071188D"/>
    <w:rsid w:val="007119FB"/>
    <w:rsid w:val="00711B82"/>
    <w:rsid w:val="00712DA0"/>
    <w:rsid w:val="00713F69"/>
    <w:rsid w:val="00716815"/>
    <w:rsid w:val="0071685F"/>
    <w:rsid w:val="007172BD"/>
    <w:rsid w:val="007178EC"/>
    <w:rsid w:val="00721470"/>
    <w:rsid w:val="00722B5B"/>
    <w:rsid w:val="00726756"/>
    <w:rsid w:val="00727C38"/>
    <w:rsid w:val="00730EF4"/>
    <w:rsid w:val="0073109B"/>
    <w:rsid w:val="0073389D"/>
    <w:rsid w:val="00737F2D"/>
    <w:rsid w:val="00741204"/>
    <w:rsid w:val="00742FEB"/>
    <w:rsid w:val="00743BBB"/>
    <w:rsid w:val="00746414"/>
    <w:rsid w:val="0074668B"/>
    <w:rsid w:val="00746887"/>
    <w:rsid w:val="007478C0"/>
    <w:rsid w:val="007502FB"/>
    <w:rsid w:val="007525B9"/>
    <w:rsid w:val="007533B2"/>
    <w:rsid w:val="0076067F"/>
    <w:rsid w:val="00762F3B"/>
    <w:rsid w:val="00763B13"/>
    <w:rsid w:val="00764A6A"/>
    <w:rsid w:val="007664B8"/>
    <w:rsid w:val="00767AE5"/>
    <w:rsid w:val="00771425"/>
    <w:rsid w:val="0078574C"/>
    <w:rsid w:val="0078605A"/>
    <w:rsid w:val="00794A53"/>
    <w:rsid w:val="007965C8"/>
    <w:rsid w:val="007A204F"/>
    <w:rsid w:val="007A2912"/>
    <w:rsid w:val="007A2F87"/>
    <w:rsid w:val="007A4548"/>
    <w:rsid w:val="007A660E"/>
    <w:rsid w:val="007B1E48"/>
    <w:rsid w:val="007B3EED"/>
    <w:rsid w:val="007B44A5"/>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2A69"/>
    <w:rsid w:val="007F411C"/>
    <w:rsid w:val="007F4291"/>
    <w:rsid w:val="007F470C"/>
    <w:rsid w:val="007F4BD9"/>
    <w:rsid w:val="007F4E0F"/>
    <w:rsid w:val="007F563D"/>
    <w:rsid w:val="007F69DD"/>
    <w:rsid w:val="00800A4D"/>
    <w:rsid w:val="00800CCE"/>
    <w:rsid w:val="00801BAC"/>
    <w:rsid w:val="0080293A"/>
    <w:rsid w:val="00803690"/>
    <w:rsid w:val="00804434"/>
    <w:rsid w:val="008059F0"/>
    <w:rsid w:val="00805EFE"/>
    <w:rsid w:val="00810A8C"/>
    <w:rsid w:val="00811054"/>
    <w:rsid w:val="008130C8"/>
    <w:rsid w:val="00814CD9"/>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1137"/>
    <w:rsid w:val="008937EE"/>
    <w:rsid w:val="008948A1"/>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8F76E0"/>
    <w:rsid w:val="009008EE"/>
    <w:rsid w:val="00901A33"/>
    <w:rsid w:val="00901E76"/>
    <w:rsid w:val="00903EDA"/>
    <w:rsid w:val="00904ECA"/>
    <w:rsid w:val="00907CC9"/>
    <w:rsid w:val="00907F97"/>
    <w:rsid w:val="00911DC4"/>
    <w:rsid w:val="00916238"/>
    <w:rsid w:val="009162C9"/>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3E5"/>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3E42"/>
    <w:rsid w:val="009B4697"/>
    <w:rsid w:val="009B48BB"/>
    <w:rsid w:val="009B6E01"/>
    <w:rsid w:val="009B74B7"/>
    <w:rsid w:val="009C1FD3"/>
    <w:rsid w:val="009C284C"/>
    <w:rsid w:val="009C2E08"/>
    <w:rsid w:val="009C3D22"/>
    <w:rsid w:val="009C62D0"/>
    <w:rsid w:val="009C6442"/>
    <w:rsid w:val="009C6981"/>
    <w:rsid w:val="009C7AD6"/>
    <w:rsid w:val="009D1873"/>
    <w:rsid w:val="009D1D8D"/>
    <w:rsid w:val="009D357B"/>
    <w:rsid w:val="009D37CC"/>
    <w:rsid w:val="009D44F9"/>
    <w:rsid w:val="009D4868"/>
    <w:rsid w:val="009D504B"/>
    <w:rsid w:val="009D5C13"/>
    <w:rsid w:val="009D6549"/>
    <w:rsid w:val="009D6AF8"/>
    <w:rsid w:val="009D7BB4"/>
    <w:rsid w:val="009E0900"/>
    <w:rsid w:val="009E1704"/>
    <w:rsid w:val="009E18C8"/>
    <w:rsid w:val="009E40B8"/>
    <w:rsid w:val="009E4D90"/>
    <w:rsid w:val="009F1632"/>
    <w:rsid w:val="009F1C8D"/>
    <w:rsid w:val="009F6617"/>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1E4E"/>
    <w:rsid w:val="00A72145"/>
    <w:rsid w:val="00A728AE"/>
    <w:rsid w:val="00A740F0"/>
    <w:rsid w:val="00A8046D"/>
    <w:rsid w:val="00A83496"/>
    <w:rsid w:val="00A836E0"/>
    <w:rsid w:val="00A837BC"/>
    <w:rsid w:val="00A84126"/>
    <w:rsid w:val="00A87DBF"/>
    <w:rsid w:val="00A90007"/>
    <w:rsid w:val="00A9089A"/>
    <w:rsid w:val="00A92B70"/>
    <w:rsid w:val="00A972B1"/>
    <w:rsid w:val="00AA1069"/>
    <w:rsid w:val="00AA4BFC"/>
    <w:rsid w:val="00AA4C05"/>
    <w:rsid w:val="00AA4EC7"/>
    <w:rsid w:val="00AA7A23"/>
    <w:rsid w:val="00AB2251"/>
    <w:rsid w:val="00AB371F"/>
    <w:rsid w:val="00AB3F3B"/>
    <w:rsid w:val="00AB458C"/>
    <w:rsid w:val="00AB57A4"/>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1251"/>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35871"/>
    <w:rsid w:val="00B404E8"/>
    <w:rsid w:val="00B40C55"/>
    <w:rsid w:val="00B42DBB"/>
    <w:rsid w:val="00B448A4"/>
    <w:rsid w:val="00B44915"/>
    <w:rsid w:val="00B44C01"/>
    <w:rsid w:val="00B52699"/>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2AB4"/>
    <w:rsid w:val="00BB45BD"/>
    <w:rsid w:val="00BB4FE9"/>
    <w:rsid w:val="00BB6AD6"/>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346"/>
    <w:rsid w:val="00BF46CB"/>
    <w:rsid w:val="00BF5EB8"/>
    <w:rsid w:val="00C00281"/>
    <w:rsid w:val="00C00B4D"/>
    <w:rsid w:val="00C01CE5"/>
    <w:rsid w:val="00C029C5"/>
    <w:rsid w:val="00C030A9"/>
    <w:rsid w:val="00C03C6A"/>
    <w:rsid w:val="00C043D5"/>
    <w:rsid w:val="00C0656C"/>
    <w:rsid w:val="00C107E9"/>
    <w:rsid w:val="00C145FB"/>
    <w:rsid w:val="00C14753"/>
    <w:rsid w:val="00C15510"/>
    <w:rsid w:val="00C1588C"/>
    <w:rsid w:val="00C159E8"/>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57AF"/>
    <w:rsid w:val="00C6766A"/>
    <w:rsid w:val="00C67A63"/>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2222"/>
    <w:rsid w:val="00CB409D"/>
    <w:rsid w:val="00CB4579"/>
    <w:rsid w:val="00CB659D"/>
    <w:rsid w:val="00CC0DDB"/>
    <w:rsid w:val="00CC1620"/>
    <w:rsid w:val="00CC308F"/>
    <w:rsid w:val="00CC350F"/>
    <w:rsid w:val="00CC48AF"/>
    <w:rsid w:val="00CC75CA"/>
    <w:rsid w:val="00CC75DB"/>
    <w:rsid w:val="00CC7ABF"/>
    <w:rsid w:val="00CD2094"/>
    <w:rsid w:val="00CD3445"/>
    <w:rsid w:val="00CD38F6"/>
    <w:rsid w:val="00CD4235"/>
    <w:rsid w:val="00CD4C59"/>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5E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422F"/>
    <w:rsid w:val="00DB6A63"/>
    <w:rsid w:val="00DB7112"/>
    <w:rsid w:val="00DC077C"/>
    <w:rsid w:val="00DC0E03"/>
    <w:rsid w:val="00DC132A"/>
    <w:rsid w:val="00DC14E2"/>
    <w:rsid w:val="00DC34C3"/>
    <w:rsid w:val="00DC452A"/>
    <w:rsid w:val="00DC6713"/>
    <w:rsid w:val="00DD7205"/>
    <w:rsid w:val="00DD7305"/>
    <w:rsid w:val="00DD74C8"/>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41BF"/>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3EE7"/>
    <w:rsid w:val="00E948FB"/>
    <w:rsid w:val="00E953DE"/>
    <w:rsid w:val="00E974F5"/>
    <w:rsid w:val="00EA0756"/>
    <w:rsid w:val="00EB06C7"/>
    <w:rsid w:val="00EB0A05"/>
    <w:rsid w:val="00EB3925"/>
    <w:rsid w:val="00EB3F2E"/>
    <w:rsid w:val="00EB67CD"/>
    <w:rsid w:val="00EB764F"/>
    <w:rsid w:val="00EB7DEA"/>
    <w:rsid w:val="00EC132D"/>
    <w:rsid w:val="00EC4280"/>
    <w:rsid w:val="00EC4BD8"/>
    <w:rsid w:val="00EC5E31"/>
    <w:rsid w:val="00EC60D9"/>
    <w:rsid w:val="00EC64F3"/>
    <w:rsid w:val="00EC6557"/>
    <w:rsid w:val="00EC70C9"/>
    <w:rsid w:val="00ED08CB"/>
    <w:rsid w:val="00ED31C0"/>
    <w:rsid w:val="00ED58EF"/>
    <w:rsid w:val="00ED5AA9"/>
    <w:rsid w:val="00ED6BD6"/>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57C7A"/>
    <w:rsid w:val="00F6064D"/>
    <w:rsid w:val="00F613A3"/>
    <w:rsid w:val="00F63F0B"/>
    <w:rsid w:val="00F66ABB"/>
    <w:rsid w:val="00F7184E"/>
    <w:rsid w:val="00F74B8A"/>
    <w:rsid w:val="00F76678"/>
    <w:rsid w:val="00F76B74"/>
    <w:rsid w:val="00F77E5E"/>
    <w:rsid w:val="00F82F37"/>
    <w:rsid w:val="00F83CF6"/>
    <w:rsid w:val="00F84329"/>
    <w:rsid w:val="00F85298"/>
    <w:rsid w:val="00F86C9F"/>
    <w:rsid w:val="00F87E8C"/>
    <w:rsid w:val="00F90C95"/>
    <w:rsid w:val="00F94E4F"/>
    <w:rsid w:val="00F9574E"/>
    <w:rsid w:val="00F963A8"/>
    <w:rsid w:val="00F96E3D"/>
    <w:rsid w:val="00F96F36"/>
    <w:rsid w:val="00F96FC9"/>
    <w:rsid w:val="00F972DB"/>
    <w:rsid w:val="00FA099A"/>
    <w:rsid w:val="00FA1CEA"/>
    <w:rsid w:val="00FA27AC"/>
    <w:rsid w:val="00FA2BB7"/>
    <w:rsid w:val="00FA3040"/>
    <w:rsid w:val="00FA365A"/>
    <w:rsid w:val="00FA4BFD"/>
    <w:rsid w:val="00FA4F53"/>
    <w:rsid w:val="00FB04F6"/>
    <w:rsid w:val="00FB09FD"/>
    <w:rsid w:val="00FB166B"/>
    <w:rsid w:val="00FB4D60"/>
    <w:rsid w:val="00FB7854"/>
    <w:rsid w:val="00FC24F2"/>
    <w:rsid w:val="00FC3EFA"/>
    <w:rsid w:val="00FC40EB"/>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 w:type="paragraph" w:styleId="af3">
    <w:name w:val="footer"/>
    <w:basedOn w:val="a"/>
    <w:link w:val="af4"/>
    <w:rsid w:val="0046420E"/>
    <w:pPr>
      <w:tabs>
        <w:tab w:val="center" w:pos="4153"/>
        <w:tab w:val="right" w:pos="8306"/>
      </w:tabs>
    </w:pPr>
  </w:style>
  <w:style w:type="character" w:customStyle="1" w:styleId="af4">
    <w:name w:val="כותרת תחתונה תו"/>
    <w:basedOn w:val="a0"/>
    <w:link w:val="af3"/>
    <w:rsid w:val="0046420E"/>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70684">
      <w:bodyDiv w:val="1"/>
      <w:marLeft w:val="0"/>
      <w:marRight w:val="0"/>
      <w:marTop w:val="0"/>
      <w:marBottom w:val="0"/>
      <w:divBdr>
        <w:top w:val="none" w:sz="0" w:space="0" w:color="auto"/>
        <w:left w:val="none" w:sz="0" w:space="0" w:color="auto"/>
        <w:bottom w:val="none" w:sz="0" w:space="0" w:color="auto"/>
        <w:right w:val="none" w:sz="0" w:space="0" w:color="auto"/>
      </w:divBdr>
    </w:div>
    <w:div w:id="123430286">
      <w:bodyDiv w:val="1"/>
      <w:marLeft w:val="0"/>
      <w:marRight w:val="0"/>
      <w:marTop w:val="0"/>
      <w:marBottom w:val="0"/>
      <w:divBdr>
        <w:top w:val="none" w:sz="0" w:space="0" w:color="auto"/>
        <w:left w:val="none" w:sz="0" w:space="0" w:color="auto"/>
        <w:bottom w:val="none" w:sz="0" w:space="0" w:color="auto"/>
        <w:right w:val="none" w:sz="0" w:space="0" w:color="auto"/>
      </w:divBdr>
    </w:div>
    <w:div w:id="852457454">
      <w:bodyDiv w:val="1"/>
      <w:marLeft w:val="0"/>
      <w:marRight w:val="0"/>
      <w:marTop w:val="0"/>
      <w:marBottom w:val="0"/>
      <w:divBdr>
        <w:top w:val="none" w:sz="0" w:space="0" w:color="auto"/>
        <w:left w:val="none" w:sz="0" w:space="0" w:color="auto"/>
        <w:bottom w:val="none" w:sz="0" w:space="0" w:color="auto"/>
        <w:right w:val="none" w:sz="0" w:space="0" w:color="auto"/>
      </w:divBdr>
    </w:div>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908155681">
      <w:bodyDiv w:val="1"/>
      <w:marLeft w:val="0"/>
      <w:marRight w:val="0"/>
      <w:marTop w:val="0"/>
      <w:marBottom w:val="0"/>
      <w:divBdr>
        <w:top w:val="none" w:sz="0" w:space="0" w:color="auto"/>
        <w:left w:val="none" w:sz="0" w:space="0" w:color="auto"/>
        <w:bottom w:val="none" w:sz="0" w:space="0" w:color="auto"/>
        <w:right w:val="none" w:sz="0" w:space="0" w:color="auto"/>
      </w:divBdr>
    </w:div>
    <w:div w:id="938101160">
      <w:bodyDiv w:val="1"/>
      <w:marLeft w:val="0"/>
      <w:marRight w:val="0"/>
      <w:marTop w:val="0"/>
      <w:marBottom w:val="0"/>
      <w:divBdr>
        <w:top w:val="none" w:sz="0" w:space="0" w:color="auto"/>
        <w:left w:val="none" w:sz="0" w:space="0" w:color="auto"/>
        <w:bottom w:val="none" w:sz="0" w:space="0" w:color="auto"/>
        <w:right w:val="none" w:sz="0" w:space="0" w:color="auto"/>
      </w:divBdr>
    </w:div>
    <w:div w:id="1395665673">
      <w:bodyDiv w:val="1"/>
      <w:marLeft w:val="0"/>
      <w:marRight w:val="0"/>
      <w:marTop w:val="0"/>
      <w:marBottom w:val="0"/>
      <w:divBdr>
        <w:top w:val="none" w:sz="0" w:space="0" w:color="auto"/>
        <w:left w:val="none" w:sz="0" w:space="0" w:color="auto"/>
        <w:bottom w:val="none" w:sz="0" w:space="0" w:color="auto"/>
        <w:right w:val="none" w:sz="0" w:space="0" w:color="auto"/>
      </w:divBdr>
    </w:div>
    <w:div w:id="1395817012">
      <w:bodyDiv w:val="1"/>
      <w:marLeft w:val="0"/>
      <w:marRight w:val="0"/>
      <w:marTop w:val="0"/>
      <w:marBottom w:val="0"/>
      <w:divBdr>
        <w:top w:val="none" w:sz="0" w:space="0" w:color="auto"/>
        <w:left w:val="none" w:sz="0" w:space="0" w:color="auto"/>
        <w:bottom w:val="none" w:sz="0" w:space="0" w:color="auto"/>
        <w:right w:val="none" w:sz="0" w:space="0" w:color="auto"/>
      </w:divBdr>
    </w:div>
    <w:div w:id="1577742947">
      <w:bodyDiv w:val="1"/>
      <w:marLeft w:val="0"/>
      <w:marRight w:val="0"/>
      <w:marTop w:val="0"/>
      <w:marBottom w:val="0"/>
      <w:divBdr>
        <w:top w:val="none" w:sz="0" w:space="0" w:color="auto"/>
        <w:left w:val="none" w:sz="0" w:space="0" w:color="auto"/>
        <w:bottom w:val="none" w:sz="0" w:space="0" w:color="auto"/>
        <w:right w:val="none" w:sz="0" w:space="0" w:color="auto"/>
      </w:divBdr>
    </w:div>
    <w:div w:id="1698963690">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5A037-A4AE-4434-926C-E9BC159D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1</Pages>
  <Words>3187</Words>
  <Characters>15939</Characters>
  <Application>Microsoft Office Word</Application>
  <DocSecurity>0</DocSecurity>
  <Lines>132</Lines>
  <Paragraphs>38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19088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14</cp:revision>
  <cp:lastPrinted>2021-02-16T11:05:00Z</cp:lastPrinted>
  <dcterms:created xsi:type="dcterms:W3CDTF">2021-02-16T10:27:00Z</dcterms:created>
  <dcterms:modified xsi:type="dcterms:W3CDTF">2021-02-19T07:25:00Z</dcterms:modified>
</cp:coreProperties>
</file>